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320"/>
        <w:gridCol w:w="569"/>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gridSpan w:val="2"/>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gridSpan w:val="2"/>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7A0522" w:rsidRPr="007E0B31" w14:paraId="1D24333B" w14:textId="77777777" w:rsidTr="00430791">
        <w:trPr>
          <w:gridAfter w:val="1"/>
          <w:wAfter w:w="610" w:type="dxa"/>
          <w:cantSplit/>
          <w:ins w:id="0" w:author="Claire Goult" w:date="2026-01-14T16:34:00Z"/>
        </w:trPr>
        <w:tc>
          <w:tcPr>
            <w:tcW w:w="2884" w:type="dxa"/>
          </w:tcPr>
          <w:p w14:paraId="0A16176B" w14:textId="652B932D" w:rsidR="007A0522" w:rsidRPr="007E0B31" w:rsidRDefault="007A0522" w:rsidP="007A0522">
            <w:pPr>
              <w:pStyle w:val="Arial11Bold"/>
              <w:rPr>
                <w:ins w:id="1" w:author="Claire Goult" w:date="2026-01-14T16:34:00Z" w16du:dateUtc="2026-01-14T16:34:00Z"/>
                <w:rFonts w:cs="Arial"/>
              </w:rPr>
            </w:pPr>
            <w:ins w:id="2" w:author="Claire Goult" w:date="2026-01-14T16:35:00Z" w16du:dateUtc="2026-01-14T16:35:00Z">
              <w:r w:rsidRPr="00961B9B">
                <w:rPr>
                  <w:rFonts w:cs="Arial"/>
                </w:rPr>
                <w:t>Applicable Electrical Standard</w:t>
              </w:r>
            </w:ins>
          </w:p>
        </w:tc>
        <w:tc>
          <w:tcPr>
            <w:tcW w:w="6634" w:type="dxa"/>
          </w:tcPr>
          <w:p w14:paraId="0C8D207E" w14:textId="53BA142A" w:rsidR="007A0522" w:rsidRPr="007E0B31" w:rsidRDefault="007A0522" w:rsidP="007A0522">
            <w:pPr>
              <w:pStyle w:val="TableArial11"/>
              <w:rPr>
                <w:ins w:id="3" w:author="Claire Goult" w:date="2026-01-14T16:34:00Z" w16du:dateUtc="2026-01-14T16:34:00Z"/>
                <w:rFonts w:cs="Arial"/>
              </w:rPr>
            </w:pPr>
            <w:ins w:id="4" w:author="Claire Goult" w:date="2026-01-14T16:35:00Z" w16du:dateUtc="2026-01-14T16:35:00Z">
              <w:r w:rsidRPr="002110FB">
                <w:rPr>
                  <w:rFonts w:cs="Arial"/>
                </w:rPr>
                <w:t>A standard listed in Part I</w:t>
              </w:r>
              <w:r>
                <w:rPr>
                  <w:rFonts w:cs="Arial"/>
                </w:rPr>
                <w:t>I</w:t>
              </w:r>
              <w:r w:rsidRPr="002110FB">
                <w:rPr>
                  <w:rFonts w:cs="Arial"/>
                </w:rPr>
                <w:t xml:space="preserve"> of the Annex to the </w:t>
              </w:r>
              <w:r w:rsidRPr="00961B9B">
                <w:rPr>
                  <w:rFonts w:cs="Arial"/>
                  <w:b/>
                  <w:bCs/>
                </w:rPr>
                <w:t>General Conditions</w:t>
              </w:r>
              <w:r w:rsidRPr="002110FB">
                <w:rPr>
                  <w:rFonts w:cs="Arial"/>
                </w:rPr>
                <w:t xml:space="preserve"> and as published on </w:t>
              </w:r>
              <w:r w:rsidRPr="00961B9B">
                <w:rPr>
                  <w:rFonts w:cs="Arial"/>
                  <w:b/>
                  <w:bCs/>
                </w:rPr>
                <w:t>The Company</w:t>
              </w:r>
              <w:r w:rsidRPr="008734A3">
                <w:rPr>
                  <w:rFonts w:cs="Arial"/>
                  <w:b/>
                  <w:bCs/>
                </w:rPr>
                <w:t>’s</w:t>
              </w:r>
              <w:r w:rsidRPr="002110FB">
                <w:rPr>
                  <w:rFonts w:cs="Arial"/>
                </w:rPr>
                <w:t xml:space="preserve"> </w:t>
              </w:r>
              <w:r w:rsidRPr="008734A3">
                <w:rPr>
                  <w:rFonts w:cs="Arial"/>
                  <w:b/>
                  <w:bCs/>
                </w:rPr>
                <w:t>Website</w:t>
              </w:r>
              <w:r w:rsidRPr="002110FB">
                <w:rPr>
                  <w:rFonts w:cs="Arial"/>
                </w:rPr>
                <w:t>.</w:t>
              </w:r>
            </w:ins>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gridSpan w:val="2"/>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lastRenderedPageBreak/>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trPr>
        <w:tc>
          <w:tcPr>
            <w:tcW w:w="2884" w:type="dxa"/>
          </w:tcPr>
          <w:p w14:paraId="5A667769" w14:textId="04C22970" w:rsidR="00825D8A" w:rsidRDefault="00825D8A" w:rsidP="00825D8A">
            <w:pPr>
              <w:pStyle w:val="Arial11Bold"/>
              <w:rPr>
                <w:rFonts w:cs="Arial"/>
              </w:rPr>
            </w:pPr>
            <w:r>
              <w:rPr>
                <w:rFonts w:cs="Arial"/>
              </w:rPr>
              <w:t>Balancing Mechanism Window Period</w:t>
            </w:r>
          </w:p>
        </w:tc>
        <w:tc>
          <w:tcPr>
            <w:tcW w:w="6634" w:type="dxa"/>
            <w:gridSpan w:val="2"/>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gridSpan w:val="2"/>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trPr>
        <w:tc>
          <w:tcPr>
            <w:tcW w:w="2884" w:type="dxa"/>
          </w:tcPr>
          <w:p w14:paraId="4E4348BE" w14:textId="5FC6952A" w:rsidR="004B0C37" w:rsidRDefault="004B0C37" w:rsidP="004B0C37">
            <w:pPr>
              <w:pStyle w:val="Arial11Bold"/>
              <w:rPr>
                <w:rFonts w:cs="Arial"/>
              </w:rPr>
            </w:pPr>
            <w:r>
              <w:rPr>
                <w:rFonts w:cs="Arial"/>
              </w:rPr>
              <w:t>Bid Acceptance</w:t>
            </w:r>
          </w:p>
        </w:tc>
        <w:tc>
          <w:tcPr>
            <w:tcW w:w="6634" w:type="dxa"/>
            <w:gridSpan w:val="2"/>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lastRenderedPageBreak/>
              <w:t>Bid-Offer Acceptance</w:t>
            </w:r>
          </w:p>
        </w:tc>
        <w:tc>
          <w:tcPr>
            <w:tcW w:w="6634" w:type="dxa"/>
            <w:gridSpan w:val="2"/>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gridSpan w:val="2"/>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t>Bilateral Agreement</w:t>
            </w:r>
          </w:p>
        </w:tc>
        <w:tc>
          <w:tcPr>
            <w:tcW w:w="6634" w:type="dxa"/>
            <w:gridSpan w:val="2"/>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gridSpan w:val="2"/>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gridSpan w:val="2"/>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gridSpan w:val="2"/>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gridSpan w:val="2"/>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gridSpan w:val="2"/>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gridSpan w:val="2"/>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gridSpan w:val="2"/>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gridSpan w:val="2"/>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gridSpan w:val="2"/>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gridSpan w:val="2"/>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lastRenderedPageBreak/>
              <w:t>Capacity Market Rules</w:t>
            </w:r>
          </w:p>
        </w:tc>
        <w:tc>
          <w:tcPr>
            <w:tcW w:w="6634" w:type="dxa"/>
            <w:gridSpan w:val="2"/>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br w:type="page"/>
              <w:t>Cascade Hydro Scheme</w:t>
            </w:r>
          </w:p>
        </w:tc>
        <w:tc>
          <w:tcPr>
            <w:tcW w:w="6634" w:type="dxa"/>
            <w:gridSpan w:val="2"/>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gridSpan w:val="2"/>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gridSpan w:val="2"/>
          </w:tcPr>
          <w:p w14:paraId="1A03CB14" w14:textId="77777777" w:rsidR="004B0C37" w:rsidRPr="007E0B31" w:rsidRDefault="004B0C37" w:rsidP="004B0C37">
            <w:pPr>
              <w:pStyle w:val="TableArial11"/>
              <w:rPr>
                <w:rFonts w:cs="Arial"/>
              </w:rPr>
            </w:pPr>
            <w:bookmarkStart w:id="5"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gridSpan w:val="2"/>
          </w:tcPr>
          <w:p w14:paraId="61F2D68E" w14:textId="77777777" w:rsidR="004B0C37" w:rsidRPr="007E0B31" w:rsidRDefault="004B0C37" w:rsidP="004B0C37">
            <w:pPr>
              <w:pStyle w:val="TableArial11"/>
              <w:rPr>
                <w:rFonts w:cs="Arial"/>
              </w:rPr>
            </w:pPr>
            <w:bookmarkStart w:id="6" w:name="_DV_C123"/>
            <w:r w:rsidRPr="007E0B31">
              <w:rPr>
                <w:rFonts w:cs="Arial"/>
              </w:rPr>
              <w:t>A System to Generator Operational Intertripping Scheme which is:-</w:t>
            </w:r>
            <w:bookmarkEnd w:id="6"/>
          </w:p>
          <w:p w14:paraId="3C1DF7DA" w14:textId="77777777" w:rsidR="004B0C37" w:rsidRPr="007E0B31" w:rsidRDefault="004B0C37" w:rsidP="004B0C37">
            <w:pPr>
              <w:pStyle w:val="TableArial11"/>
              <w:ind w:left="567" w:hanging="567"/>
              <w:rPr>
                <w:rFonts w:cs="Arial"/>
              </w:rPr>
            </w:pPr>
            <w:bookmarkStart w:id="7"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4B0C37" w:rsidRPr="007E0B31" w:rsidRDefault="004B0C37" w:rsidP="004B0C37">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4B0C37" w:rsidRPr="007E0B31" w:rsidRDefault="004B0C37" w:rsidP="004B0C37">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9"/>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gridSpan w:val="2"/>
          </w:tcPr>
          <w:p w14:paraId="30670C6A" w14:textId="7124D3E8" w:rsidR="004B0C37" w:rsidRPr="007E0B31" w:rsidRDefault="004B0C37" w:rsidP="004B0C37">
            <w:pPr>
              <w:pStyle w:val="TableArial11"/>
              <w:rPr>
                <w:rFonts w:cs="Arial"/>
              </w:rPr>
            </w:pPr>
            <w:bookmarkStart w:id="10"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gridSpan w:val="2"/>
          </w:tcPr>
          <w:p w14:paraId="5789E237" w14:textId="77777777" w:rsidR="004B0C37" w:rsidRPr="007E0B31" w:rsidRDefault="004B0C37" w:rsidP="004B0C37">
            <w:pPr>
              <w:pStyle w:val="TableArial11"/>
              <w:rPr>
                <w:rFonts w:cs="Arial"/>
              </w:rPr>
            </w:pPr>
            <w:bookmarkStart w:id="11"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1"/>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lastRenderedPageBreak/>
              <w:t>Caution Notice</w:t>
            </w:r>
          </w:p>
        </w:tc>
        <w:tc>
          <w:tcPr>
            <w:tcW w:w="6634" w:type="dxa"/>
            <w:gridSpan w:val="2"/>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gridSpan w:val="2"/>
          </w:tcPr>
          <w:p w14:paraId="19F412F1" w14:textId="77777777" w:rsidR="004B0C37" w:rsidRPr="007E0B31" w:rsidRDefault="004B0C37" w:rsidP="004B0C37">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t>Citizens Advice</w:t>
            </w:r>
          </w:p>
        </w:tc>
        <w:tc>
          <w:tcPr>
            <w:tcW w:w="6634" w:type="dxa"/>
            <w:gridSpan w:val="2"/>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gridSpan w:val="2"/>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gridSpan w:val="2"/>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gridSpan w:val="2"/>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gridSpan w:val="2"/>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gridSpan w:val="2"/>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gridSpan w:val="2"/>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gridSpan w:val="2"/>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gridSpan w:val="2"/>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gridSpan w:val="2"/>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gridSpan w:val="2"/>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gridSpan w:val="2"/>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gridSpan w:val="2"/>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gridSpan w:val="2"/>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gridSpan w:val="2"/>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gridSpan w:val="2"/>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gridSpan w:val="2"/>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gridSpan w:val="2"/>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gridSpan w:val="2"/>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gridSpan w:val="2"/>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gridSpan w:val="2"/>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4" w:name="_DV_C9"/>
            <w:r w:rsidRPr="007E0B31">
              <w:rPr>
                <w:rFonts w:cs="Arial"/>
              </w:rPr>
              <w:t>Compliance Statement</w:t>
            </w:r>
            <w:bookmarkEnd w:id="14"/>
          </w:p>
        </w:tc>
        <w:tc>
          <w:tcPr>
            <w:tcW w:w="6634" w:type="dxa"/>
            <w:gridSpan w:val="2"/>
          </w:tcPr>
          <w:p w14:paraId="13AC6FB0" w14:textId="77777777" w:rsidR="004B0C37" w:rsidRPr="00E61A96" w:rsidRDefault="004B0C37" w:rsidP="004B0C37">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4B0C37" w:rsidRPr="00E61A96" w:rsidRDefault="004B0C37" w:rsidP="004B0C37">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4B0C37" w:rsidRPr="00E61A96" w:rsidRDefault="004B0C37" w:rsidP="004B0C37">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4B0C37" w:rsidRPr="00E61A96" w:rsidRDefault="004B0C37" w:rsidP="004B0C37">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20" w:name="_DV_C15"/>
            <w:bookmarkEnd w:id="1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0"/>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gridSpan w:val="2"/>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gridSpan w:val="2"/>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gridSpan w:val="2"/>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gridSpan w:val="2"/>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gridSpan w:val="2"/>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gridSpan w:val="2"/>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gridSpan w:val="2"/>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gridSpan w:val="2"/>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gridSpan w:val="2"/>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gridSpan w:val="2"/>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gridSpan w:val="2"/>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gridSpan w:val="2"/>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gridSpan w:val="2"/>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gridSpan w:val="2"/>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gridSpan w:val="2"/>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gridSpan w:val="2"/>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gridSpan w:val="2"/>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gridSpan w:val="2"/>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gridSpan w:val="2"/>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gridSpan w:val="2"/>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gridSpan w:val="2"/>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gridSpan w:val="2"/>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gridSpan w:val="2"/>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gridSpan w:val="2"/>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gridSpan w:val="2"/>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gridSpan w:val="2"/>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gridSpan w:val="2"/>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gridSpan w:val="2"/>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gridSpan w:val="2"/>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gridSpan w:val="2"/>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gridSpan w:val="2"/>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gridSpan w:val="2"/>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1" w:name="_DV_C16"/>
            <w:r w:rsidRPr="007E0B31">
              <w:rPr>
                <w:rFonts w:cs="Arial"/>
              </w:rPr>
              <w:t>DCUSA</w:t>
            </w:r>
            <w:bookmarkEnd w:id="21"/>
          </w:p>
        </w:tc>
        <w:tc>
          <w:tcPr>
            <w:tcW w:w="6634" w:type="dxa"/>
            <w:gridSpan w:val="2"/>
          </w:tcPr>
          <w:p w14:paraId="2D09966A" w14:textId="77777777" w:rsidR="004B0C37" w:rsidRPr="007E0B31" w:rsidRDefault="004B0C37" w:rsidP="004B0C37">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gridSpan w:val="2"/>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gridSpan w:val="2"/>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gridSpan w:val="2"/>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gridSpan w:val="2"/>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gridSpan w:val="2"/>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gridSpan w:val="2"/>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gridSpan w:val="2"/>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gridSpan w:val="2"/>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gridSpan w:val="2"/>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gridSpan w:val="2"/>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gridSpan w:val="2"/>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gridSpan w:val="2"/>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gridSpan w:val="2"/>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gridSpan w:val="2"/>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gridSpan w:val="2"/>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gridSpan w:val="2"/>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gridSpan w:val="2"/>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gridSpan w:val="2"/>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gridSpan w:val="2"/>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gridSpan w:val="2"/>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gridSpan w:val="2"/>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gridSpan w:val="2"/>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gridSpan w:val="2"/>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gridSpan w:val="2"/>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gridSpan w:val="2"/>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gridSpan w:val="2"/>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gridSpan w:val="2"/>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gridSpan w:val="2"/>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gridSpan w:val="2"/>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gridSpan w:val="2"/>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gridSpan w:val="2"/>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gridSpan w:val="2"/>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gridSpan w:val="2"/>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gridSpan w:val="2"/>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gridSpan w:val="2"/>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gridSpan w:val="2"/>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gridSpan w:val="2"/>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gridSpan w:val="2"/>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gridSpan w:val="2"/>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gridSpan w:val="2"/>
          </w:tcPr>
          <w:p w14:paraId="5A4738F8" w14:textId="75DDB7B5" w:rsidR="004B0C37" w:rsidRPr="007E0B31" w:rsidRDefault="008B158E" w:rsidP="004B0C37">
            <w:pPr>
              <w:pStyle w:val="TableArial11"/>
              <w:rPr>
                <w:rFonts w:cs="Arial"/>
              </w:rPr>
            </w:pPr>
            <w:ins w:id="23" w:author="Claire Goult" w:date="2026-01-14T16:42:00Z" w16du:dateUtc="2026-01-14T16:42:00Z">
              <w:r w:rsidRPr="00D74736">
                <w:rPr>
                  <w:rFonts w:cs="Arial"/>
                </w:rPr>
                <w:t xml:space="preserve">An </w:t>
              </w:r>
              <w:r w:rsidRPr="00676A1E">
                <w:rPr>
                  <w:rFonts w:cs="Arial"/>
                  <w:b/>
                  <w:bCs/>
                </w:rPr>
                <w:t>Applicable Electrical Standard</w:t>
              </w:r>
              <w:r w:rsidRPr="00D74736">
                <w:rPr>
                  <w:rFonts w:cs="Arial"/>
                </w:rPr>
                <w:t xml:space="preserve"> or a </w:t>
              </w:r>
              <w:r w:rsidRPr="00676A1E">
                <w:rPr>
                  <w:rFonts w:cs="Arial"/>
                  <w:b/>
                  <w:bCs/>
                </w:rPr>
                <w:t>Relevant Electrical Standard</w:t>
              </w:r>
            </w:ins>
            <w:del w:id="24" w:author="Claire Goult" w:date="2026-01-14T16:43:00Z" w16du:dateUtc="2026-01-14T16:43:00Z">
              <w:r w:rsidR="004B0C37" w:rsidRPr="007E0B31" w:rsidDel="00FC7448">
                <w:rPr>
                  <w:rFonts w:cs="Arial"/>
                </w:rPr>
                <w:delText xml:space="preserve">A standard listed in the Annex to the </w:delText>
              </w:r>
              <w:r w:rsidR="004B0C37" w:rsidRPr="007E0B31" w:rsidDel="00FC7448">
                <w:rPr>
                  <w:rFonts w:cs="Arial"/>
                  <w:b/>
                </w:rPr>
                <w:delText>General Conditions</w:delText>
              </w:r>
            </w:del>
            <w:r w:rsidR="004B0C37"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gridSpan w:val="2"/>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gridSpan w:val="2"/>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gridSpan w:val="2"/>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gridSpan w:val="2"/>
          </w:tcPr>
          <w:p w14:paraId="448F37B6" w14:textId="031B6CA2" w:rsidR="004B0C37" w:rsidRPr="007E0B31" w:rsidRDefault="004B0C37" w:rsidP="004B0C37">
            <w:pPr>
              <w:pStyle w:val="TableArial11"/>
              <w:rPr>
                <w:rFonts w:cs="Arial"/>
              </w:rPr>
            </w:pPr>
            <w:r w:rsidRPr="38E6A229">
              <w:rPr>
                <w:rFonts w:cs="Arial"/>
              </w:rPr>
              <w:t>As defined in the</w:t>
            </w:r>
            <w:del w:id="25" w:author="Claire Goult" w:date="2026-01-14T16:43:00Z" w16du:dateUtc="2026-01-14T16:43:00Z">
              <w:r w:rsidRPr="38E6A229" w:rsidDel="00C42D80">
                <w:rPr>
                  <w:rFonts w:cs="Arial"/>
                </w:rPr>
                <w:delText xml:space="preserve"> </w:delText>
              </w:r>
            </w:del>
            <w:r w:rsidRPr="38E6A229">
              <w:rPr>
                <w:rFonts w:cs="Arial"/>
                <w:b/>
                <w:bCs/>
              </w:rPr>
              <w:t xml:space="preserve"> ESO Licence</w:t>
            </w:r>
            <w:r w:rsidRPr="00190D0B">
              <w:rPr>
                <w:rFonts w:cs="Arial"/>
                <w:rPrChange w:id="26" w:author="Claire Goult" w:date="2026-01-14T16:44:00Z" w16du:dateUtc="2026-01-14T16:44:00Z">
                  <w:rPr>
                    <w:rFonts w:cs="Arial"/>
                    <w:b/>
                    <w:bCs/>
                  </w:rPr>
                </w:rPrChange>
              </w:rPr>
              <w:t>.</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gridSpan w:val="2"/>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gridSpan w:val="2"/>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gridSpan w:val="2"/>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lastRenderedPageBreak/>
              <w:t>Electricity Supply Licence</w:t>
            </w:r>
          </w:p>
        </w:tc>
        <w:tc>
          <w:tcPr>
            <w:tcW w:w="6634" w:type="dxa"/>
            <w:gridSpan w:val="2"/>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t>Electricity System Operator Licence or ESO Licence</w:t>
            </w:r>
          </w:p>
        </w:tc>
        <w:tc>
          <w:tcPr>
            <w:tcW w:w="6634" w:type="dxa"/>
            <w:gridSpan w:val="2"/>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gridSpan w:val="2"/>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gridSpan w:val="2"/>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gridSpan w:val="2"/>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gridSpan w:val="2"/>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gridSpan w:val="2"/>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gridSpan w:val="2"/>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gridSpan w:val="2"/>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gridSpan w:val="2"/>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gridSpan w:val="2"/>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lastRenderedPageBreak/>
              <w:t>Emergency Deenergisation Instruction</w:t>
            </w:r>
          </w:p>
        </w:tc>
        <w:tc>
          <w:tcPr>
            <w:tcW w:w="6634" w:type="dxa"/>
            <w:gridSpan w:val="2"/>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t>Emergency Instruction</w:t>
            </w:r>
          </w:p>
        </w:tc>
        <w:tc>
          <w:tcPr>
            <w:tcW w:w="6634" w:type="dxa"/>
            <w:gridSpan w:val="2"/>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gridSpan w:val="2"/>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gridSpan w:val="2"/>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gridSpan w:val="2"/>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gridSpan w:val="2"/>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gridSpan w:val="2"/>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7"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7"/>
          </w:p>
        </w:tc>
        <w:tc>
          <w:tcPr>
            <w:tcW w:w="6634" w:type="dxa"/>
            <w:gridSpan w:val="2"/>
          </w:tcPr>
          <w:p w14:paraId="611268A9" w14:textId="49E96478" w:rsidR="004B0C37" w:rsidRPr="007E0B31" w:rsidRDefault="004B0C37" w:rsidP="004B0C37">
            <w:pPr>
              <w:pStyle w:val="TableArial11"/>
              <w:rPr>
                <w:rFonts w:cs="Arial"/>
                <w:i/>
              </w:rPr>
            </w:pPr>
            <w:bookmarkStart w:id="28"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8"/>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gridSpan w:val="2"/>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gridSpan w:val="2"/>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gridSpan w:val="2"/>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gridSpan w:val="2"/>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gridSpan w:val="2"/>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gridSpan w:val="2"/>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gridSpan w:val="2"/>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gridSpan w:val="2"/>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gridSpan w:val="2"/>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gridSpan w:val="2"/>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gridSpan w:val="2"/>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gridSpan w:val="2"/>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gridSpan w:val="2"/>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gridSpan w:val="2"/>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gridSpan w:val="2"/>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gridSpan w:val="2"/>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gridSpan w:val="2"/>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gridSpan w:val="2"/>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gridSpan w:val="2"/>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gridSpan w:val="2"/>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gridSpan w:val="2"/>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gridSpan w:val="2"/>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gridSpan w:val="2"/>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gridSpan w:val="2"/>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gridSpan w:val="2"/>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gridSpan w:val="2"/>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gridSpan w:val="2"/>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gridSpan w:val="2"/>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gridSpan w:val="2"/>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gridSpan w:val="2"/>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29" w:name="_DV_C20"/>
            <w:r w:rsidRPr="007E0B31">
              <w:rPr>
                <w:rFonts w:cs="Arial"/>
              </w:rPr>
              <w:t xml:space="preserve">Final Operational Notification </w:t>
            </w:r>
            <w:r w:rsidRPr="007E0B31">
              <w:rPr>
                <w:rFonts w:cs="Arial"/>
                <w:b w:val="0"/>
              </w:rPr>
              <w:t>or</w:t>
            </w:r>
            <w:r w:rsidRPr="007E0B31">
              <w:rPr>
                <w:rFonts w:cs="Arial"/>
              </w:rPr>
              <w:t xml:space="preserve"> FON </w:t>
            </w:r>
            <w:bookmarkEnd w:id="29"/>
          </w:p>
        </w:tc>
        <w:tc>
          <w:tcPr>
            <w:tcW w:w="6634" w:type="dxa"/>
            <w:gridSpan w:val="2"/>
          </w:tcPr>
          <w:p w14:paraId="52B70B80" w14:textId="1AE703F3" w:rsidR="004B0C37" w:rsidRPr="007E0B31" w:rsidRDefault="004B0C37" w:rsidP="004B0C37">
            <w:pPr>
              <w:pStyle w:val="TableArial11"/>
              <w:rPr>
                <w:rFonts w:cs="Arial"/>
              </w:rPr>
            </w:pPr>
            <w:bookmarkStart w:id="3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0"/>
          </w:p>
          <w:p w14:paraId="534102FE" w14:textId="77777777" w:rsidR="004B0C37" w:rsidRPr="007E0B31" w:rsidRDefault="004B0C37" w:rsidP="004B0C37">
            <w:pPr>
              <w:pStyle w:val="TableArial11"/>
              <w:ind w:left="567" w:hanging="567"/>
              <w:rPr>
                <w:rFonts w:cs="Arial"/>
              </w:rPr>
            </w:pPr>
            <w:bookmarkStart w:id="31" w:name="_DV_C22"/>
            <w:r w:rsidRPr="007E0B31">
              <w:rPr>
                <w:rFonts w:cs="Arial"/>
              </w:rPr>
              <w:t>(a)</w:t>
            </w:r>
            <w:r w:rsidRPr="007E0B31">
              <w:rPr>
                <w:rFonts w:cs="Arial"/>
              </w:rPr>
              <w:tab/>
              <w:t>with the Grid Code, (or where they apply, that relevant derogations have been granted), and</w:t>
            </w:r>
            <w:bookmarkEnd w:id="31"/>
          </w:p>
          <w:p w14:paraId="001CADC8" w14:textId="77777777" w:rsidR="004B0C37" w:rsidRPr="007E0B31" w:rsidRDefault="004B0C37" w:rsidP="004B0C37">
            <w:pPr>
              <w:pStyle w:val="TableArial11"/>
              <w:ind w:left="567" w:hanging="567"/>
              <w:rPr>
                <w:rFonts w:cs="Arial"/>
              </w:rPr>
            </w:pPr>
            <w:bookmarkStart w:id="3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2"/>
          </w:p>
          <w:p w14:paraId="67438D86" w14:textId="77777777" w:rsidR="004B0C37" w:rsidRPr="007E0B31" w:rsidRDefault="004B0C37" w:rsidP="004B0C37">
            <w:pPr>
              <w:pStyle w:val="TableArial11"/>
              <w:rPr>
                <w:rFonts w:cs="Arial"/>
                <w:u w:val="single"/>
              </w:rPr>
            </w:pPr>
            <w:bookmarkStart w:id="3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3"/>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gridSpan w:val="2"/>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gridSpan w:val="2"/>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gridSpan w:val="2"/>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gridSpan w:val="2"/>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gridSpan w:val="2"/>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gridSpan w:val="2"/>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gridSpan w:val="2"/>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gridSpan w:val="2"/>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gridSpan w:val="2"/>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gridSpan w:val="2"/>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gridSpan w:val="2"/>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trPr>
        <w:tc>
          <w:tcPr>
            <w:tcW w:w="2884" w:type="dxa"/>
          </w:tcPr>
          <w:p w14:paraId="4A65A357" w14:textId="6A53E9C2" w:rsidR="004B0C37" w:rsidRPr="007E0B31" w:rsidRDefault="004B0C37" w:rsidP="004B0C37">
            <w:pPr>
              <w:pStyle w:val="Arial11Bold"/>
              <w:rPr>
                <w:rFonts w:cs="Arial"/>
              </w:rPr>
            </w:pPr>
            <w:r>
              <w:rPr>
                <w:rFonts w:cs="Arial"/>
              </w:rPr>
              <w:t>Future State of Energy (FSoE)</w:t>
            </w:r>
          </w:p>
        </w:tc>
        <w:tc>
          <w:tcPr>
            <w:tcW w:w="6634" w:type="dxa"/>
            <w:gridSpan w:val="2"/>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gridSpan w:val="2"/>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gridSpan w:val="2"/>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gridSpan w:val="2"/>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gridSpan w:val="2"/>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gridSpan w:val="2"/>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gridSpan w:val="2"/>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gridSpan w:val="2"/>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gridSpan w:val="2"/>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gridSpan w:val="2"/>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gridSpan w:val="2"/>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gridSpan w:val="2"/>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gridSpan w:val="2"/>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gridSpan w:val="2"/>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gridSpan w:val="2"/>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gridSpan w:val="2"/>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gridSpan w:val="2"/>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gridSpan w:val="2"/>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gridSpan w:val="2"/>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gridSpan w:val="2"/>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gridSpan w:val="2"/>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gridSpan w:val="2"/>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gridSpan w:val="2"/>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gridSpan w:val="2"/>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gridSpan w:val="2"/>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gridSpan w:val="2"/>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gridSpan w:val="2"/>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gridSpan w:val="2"/>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gridSpan w:val="2"/>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gridSpan w:val="2"/>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gridSpan w:val="2"/>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gridSpan w:val="2"/>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gridSpan w:val="2"/>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gridSpan w:val="2"/>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gridSpan w:val="2"/>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gridSpan w:val="2"/>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gridSpan w:val="2"/>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gridSpan w:val="2"/>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gridSpan w:val="2"/>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gridSpan w:val="2"/>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gridSpan w:val="2"/>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gridSpan w:val="2"/>
          </w:tcPr>
          <w:p w14:paraId="60A73BA5" w14:textId="77777777" w:rsidR="004B0C37" w:rsidRPr="007E0B31" w:rsidRDefault="004B0C37" w:rsidP="004B0C37">
            <w:pPr>
              <w:pStyle w:val="TableArial11"/>
              <w:rPr>
                <w:rFonts w:cs="Arial"/>
              </w:rPr>
            </w:pPr>
            <w:bookmarkStart w:id="34"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4"/>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gridSpan w:val="2"/>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gridSpan w:val="2"/>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gridSpan w:val="2"/>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gridSpan w:val="2"/>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gridSpan w:val="2"/>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gridSpan w:val="2"/>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gridSpan w:val="2"/>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gridSpan w:val="2"/>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gridSpan w:val="2"/>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gridSpan w:val="2"/>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gridSpan w:val="2"/>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gridSpan w:val="2"/>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gridSpan w:val="2"/>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gridSpan w:val="2"/>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gridSpan w:val="2"/>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gridSpan w:val="2"/>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gridSpan w:val="2"/>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gridSpan w:val="2"/>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gridSpan w:val="2"/>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gridSpan w:val="2"/>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gridSpan w:val="2"/>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gridSpan w:val="2"/>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gridSpan w:val="2"/>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gridSpan w:val="2"/>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gridSpan w:val="2"/>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gridSpan w:val="2"/>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gridSpan w:val="2"/>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gridSpan w:val="2"/>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gridSpan w:val="2"/>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gridSpan w:val="2"/>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gridSpan w:val="2"/>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gridSpan w:val="2"/>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gridSpan w:val="2"/>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gridSpan w:val="2"/>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35" w:name="_DV_C25"/>
            <w:r w:rsidRPr="007E0B31">
              <w:rPr>
                <w:rFonts w:cs="Arial"/>
              </w:rPr>
              <w:t xml:space="preserve">Interim Operational Notification </w:t>
            </w:r>
            <w:r w:rsidRPr="007E0B31">
              <w:rPr>
                <w:rFonts w:cs="Arial"/>
                <w:b w:val="0"/>
              </w:rPr>
              <w:t>or</w:t>
            </w:r>
            <w:r w:rsidRPr="007E0B31">
              <w:rPr>
                <w:rFonts w:cs="Arial"/>
              </w:rPr>
              <w:t xml:space="preserve"> ION </w:t>
            </w:r>
            <w:bookmarkEnd w:id="35"/>
          </w:p>
        </w:tc>
        <w:tc>
          <w:tcPr>
            <w:tcW w:w="6634" w:type="dxa"/>
            <w:gridSpan w:val="2"/>
          </w:tcPr>
          <w:p w14:paraId="40D45ABF" w14:textId="409DC57C" w:rsidR="004B0C37" w:rsidRPr="007E0B31" w:rsidRDefault="004B0C37" w:rsidP="004B0C37">
            <w:pPr>
              <w:pStyle w:val="TableArial11"/>
              <w:rPr>
                <w:rFonts w:cs="Arial"/>
              </w:rPr>
            </w:pPr>
            <w:bookmarkStart w:id="36"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6"/>
          </w:p>
          <w:p w14:paraId="2DAA1BCB" w14:textId="77777777" w:rsidR="004B0C37" w:rsidRPr="007E0B31" w:rsidRDefault="004B0C37" w:rsidP="004B0C37">
            <w:pPr>
              <w:pStyle w:val="TableArial11"/>
              <w:ind w:left="567" w:hanging="567"/>
              <w:rPr>
                <w:rFonts w:cs="Arial"/>
              </w:rPr>
            </w:pPr>
            <w:bookmarkStart w:id="37" w:name="_DV_C27"/>
            <w:r w:rsidRPr="007E0B31">
              <w:rPr>
                <w:rFonts w:cs="Arial"/>
              </w:rPr>
              <w:t>(a)</w:t>
            </w:r>
            <w:r w:rsidRPr="007E0B31">
              <w:rPr>
                <w:rFonts w:cs="Arial"/>
              </w:rPr>
              <w:tab/>
              <w:t xml:space="preserve">with the Grid Code, and </w:t>
            </w:r>
            <w:bookmarkEnd w:id="37"/>
          </w:p>
          <w:p w14:paraId="71F8FC61" w14:textId="77777777" w:rsidR="004B0C37" w:rsidRPr="007E0B31" w:rsidRDefault="004B0C37" w:rsidP="004B0C37">
            <w:pPr>
              <w:pStyle w:val="TableArial11"/>
              <w:ind w:left="567" w:hanging="567"/>
              <w:rPr>
                <w:rFonts w:cs="Arial"/>
              </w:rPr>
            </w:pPr>
            <w:bookmarkStart w:id="38"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8"/>
          </w:p>
          <w:p w14:paraId="77F719EF" w14:textId="77777777" w:rsidR="004B0C37" w:rsidRPr="007E0B31" w:rsidRDefault="004B0C37" w:rsidP="004B0C37">
            <w:pPr>
              <w:pStyle w:val="TableArial11"/>
              <w:rPr>
                <w:rFonts w:cs="Arial"/>
                <w:u w:val="single"/>
              </w:rPr>
            </w:pPr>
            <w:bookmarkStart w:id="39"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9"/>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gridSpan w:val="2"/>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gridSpan w:val="2"/>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gridSpan w:val="2"/>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gridSpan w:val="2"/>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gridSpan w:val="2"/>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gridSpan w:val="2"/>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gridSpan w:val="2"/>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gridSpan w:val="2"/>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gridSpan w:val="2"/>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gridSpan w:val="2"/>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gridSpan w:val="2"/>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gridSpan w:val="2"/>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gridSpan w:val="2"/>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gridSpan w:val="2"/>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gridSpan w:val="2"/>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gridSpan w:val="2"/>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gridSpan w:val="2"/>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gridSpan w:val="2"/>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gridSpan w:val="2"/>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40"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0"/>
          </w:p>
        </w:tc>
        <w:tc>
          <w:tcPr>
            <w:tcW w:w="6634" w:type="dxa"/>
            <w:gridSpan w:val="2"/>
          </w:tcPr>
          <w:p w14:paraId="116937FB" w14:textId="55A25BAD" w:rsidR="004B0C37" w:rsidRPr="007E0B31" w:rsidRDefault="004B0C37" w:rsidP="004B0C37">
            <w:pPr>
              <w:pStyle w:val="TableArial11"/>
              <w:rPr>
                <w:rFonts w:cs="Arial"/>
              </w:rPr>
            </w:pPr>
            <w:bookmarkStart w:id="4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1"/>
          </w:p>
          <w:p w14:paraId="0C9542F9" w14:textId="77777777" w:rsidR="004B0C37" w:rsidRPr="007E0B31" w:rsidRDefault="004B0C37" w:rsidP="004B0C37">
            <w:pPr>
              <w:pStyle w:val="TableArial11"/>
              <w:ind w:left="567" w:hanging="567"/>
              <w:rPr>
                <w:rFonts w:cs="Arial"/>
              </w:rPr>
            </w:pPr>
            <w:bookmarkStart w:id="42" w:name="_DV_C36"/>
            <w:r w:rsidRPr="007E0B31">
              <w:rPr>
                <w:rFonts w:cs="Arial"/>
              </w:rPr>
              <w:t>(a)</w:t>
            </w:r>
            <w:r w:rsidRPr="007E0B31">
              <w:rPr>
                <w:rFonts w:cs="Arial"/>
              </w:rPr>
              <w:tab/>
              <w:t xml:space="preserve">with the provisions of the Grid Code specified in the notice, and </w:t>
            </w:r>
            <w:bookmarkEnd w:id="42"/>
          </w:p>
          <w:p w14:paraId="5536F311" w14:textId="77777777" w:rsidR="004B0C37" w:rsidRPr="007E0B31" w:rsidRDefault="004B0C37" w:rsidP="004B0C37">
            <w:pPr>
              <w:pStyle w:val="TableArial11"/>
              <w:ind w:left="567" w:hanging="567"/>
              <w:rPr>
                <w:rFonts w:cs="Arial"/>
              </w:rPr>
            </w:pPr>
            <w:bookmarkStart w:id="43"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3"/>
          </w:p>
          <w:p w14:paraId="3817BE40" w14:textId="77777777" w:rsidR="004B0C37" w:rsidRPr="007E0B31" w:rsidRDefault="004B0C37" w:rsidP="004B0C37">
            <w:pPr>
              <w:pStyle w:val="TableArial11"/>
              <w:rPr>
                <w:rFonts w:cs="Arial"/>
              </w:rPr>
            </w:pPr>
            <w:bookmarkStart w:id="44" w:name="_DV_C38"/>
            <w:r w:rsidRPr="007E0B31">
              <w:rPr>
                <w:rFonts w:cs="Arial"/>
              </w:rPr>
              <w:t xml:space="preserve">and specifying the </w:t>
            </w:r>
            <w:r w:rsidRPr="007E0B31">
              <w:rPr>
                <w:rFonts w:cs="Arial"/>
                <w:b/>
              </w:rPr>
              <w:t>Unresolved Issues</w:t>
            </w:r>
            <w:r w:rsidRPr="007E0B31">
              <w:rPr>
                <w:rFonts w:cs="Arial"/>
              </w:rPr>
              <w:t xml:space="preserve">. </w:t>
            </w:r>
            <w:bookmarkEnd w:id="44"/>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gridSpan w:val="2"/>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gridSpan w:val="2"/>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gridSpan w:val="2"/>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gridSpan w:val="2"/>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gridSpan w:val="2"/>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gridSpan w:val="2"/>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gridSpan w:val="2"/>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gridSpan w:val="2"/>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gridSpan w:val="2"/>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gridSpan w:val="2"/>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gridSpan w:val="2"/>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gridSpan w:val="2"/>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gridSpan w:val="2"/>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gridSpan w:val="2"/>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45" w:name="_DV_C39"/>
            <w:r w:rsidRPr="007E0B31">
              <w:rPr>
                <w:rFonts w:cs="Arial"/>
              </w:rPr>
              <w:t>Manufacturer’s Data &amp; Performance Report</w:t>
            </w:r>
            <w:bookmarkEnd w:id="45"/>
          </w:p>
        </w:tc>
        <w:tc>
          <w:tcPr>
            <w:tcW w:w="6634" w:type="dxa"/>
            <w:gridSpan w:val="2"/>
          </w:tcPr>
          <w:p w14:paraId="671DA193" w14:textId="02EFD935" w:rsidR="004B0C37" w:rsidRPr="007E0B31" w:rsidRDefault="004B0C37" w:rsidP="004B0C37">
            <w:pPr>
              <w:pStyle w:val="TableArial11"/>
              <w:rPr>
                <w:rFonts w:cs="Arial"/>
              </w:rPr>
            </w:pPr>
            <w:bookmarkStart w:id="46"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6"/>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gridSpan w:val="2"/>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gridSpan w:val="2"/>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gridSpan w:val="2"/>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gridSpan w:val="2"/>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gridSpan w:val="2"/>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trPr>
        <w:tc>
          <w:tcPr>
            <w:tcW w:w="2884" w:type="dxa"/>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gridSpan w:val="2"/>
          </w:tcPr>
          <w:p w14:paraId="44B7AB02" w14:textId="0DE23A9A" w:rsidR="004B0C37" w:rsidRPr="007E0B31" w:rsidRDefault="004B0C37" w:rsidP="004B0C37">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4B0C37" w:rsidRPr="007E0B31" w14:paraId="78E0CDBB" w14:textId="77777777" w:rsidTr="00430791">
        <w:trPr>
          <w:cantSplit/>
        </w:trPr>
        <w:tc>
          <w:tcPr>
            <w:tcW w:w="2884" w:type="dxa"/>
          </w:tcPr>
          <w:p w14:paraId="7CFCF4FD" w14:textId="37D2F172" w:rsidR="004B0C37" w:rsidRPr="007E0B31" w:rsidRDefault="004B0C37" w:rsidP="004B0C37">
            <w:pPr>
              <w:pStyle w:val="Arial11Bold"/>
              <w:rPr>
                <w:rFonts w:cs="Arial"/>
              </w:rPr>
            </w:pPr>
            <w:r>
              <w:rPr>
                <w:rFonts w:cs="Arial"/>
              </w:rPr>
              <w:t>Maximum Delivery Bid (MDB)</w:t>
            </w:r>
          </w:p>
        </w:tc>
        <w:tc>
          <w:tcPr>
            <w:tcW w:w="6634" w:type="dxa"/>
            <w:gridSpan w:val="2"/>
          </w:tcPr>
          <w:p w14:paraId="0F4F8653" w14:textId="119D4B8F" w:rsidR="004B0C37" w:rsidRPr="007E0B31" w:rsidRDefault="004B0C37" w:rsidP="004B0C37">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gridSpan w:val="2"/>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gridSpan w:val="2"/>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gridSpan w:val="2"/>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gridSpan w:val="2"/>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gridSpan w:val="2"/>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gridSpan w:val="2"/>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gridSpan w:val="2"/>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gridSpan w:val="2"/>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gridSpan w:val="2"/>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gridSpan w:val="2"/>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gridSpan w:val="2"/>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gridSpan w:val="2"/>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gridSpan w:val="2"/>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gridSpan w:val="2"/>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gridSpan w:val="2"/>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gridSpan w:val="2"/>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gridSpan w:val="2"/>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gridSpan w:val="2"/>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gridSpan w:val="2"/>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gridSpan w:val="2"/>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gridSpan w:val="2"/>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gridSpan w:val="2"/>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gridSpan w:val="2"/>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gridSpan w:val="2"/>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gridSpan w:val="2"/>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gridSpan w:val="2"/>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gridSpan w:val="2"/>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gridSpan w:val="2"/>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gridSpan w:val="2"/>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gridSpan w:val="2"/>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gridSpan w:val="2"/>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gridSpan w:val="2"/>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gridSpan w:val="2"/>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gridSpan w:val="2"/>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gridSpan w:val="2"/>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gridSpan w:val="2"/>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gridSpan w:val="2"/>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gridSpan w:val="2"/>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gridSpan w:val="2"/>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gridSpan w:val="2"/>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gridSpan w:val="2"/>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47" w:name="_DV_C45"/>
            <w:r w:rsidRPr="007E0B31">
              <w:rPr>
                <w:rFonts w:cs="Arial"/>
              </w:rPr>
              <w:lastRenderedPageBreak/>
              <w:t>Notification of User’s Intention to Synchronise</w:t>
            </w:r>
            <w:bookmarkEnd w:id="47"/>
          </w:p>
        </w:tc>
        <w:tc>
          <w:tcPr>
            <w:tcW w:w="6634" w:type="dxa"/>
            <w:gridSpan w:val="2"/>
          </w:tcPr>
          <w:p w14:paraId="6ADCBD35" w14:textId="0DA3F6C9" w:rsidR="004B0C37" w:rsidRPr="007E0B31" w:rsidRDefault="004B0C37" w:rsidP="004B0C37">
            <w:pPr>
              <w:pStyle w:val="TableArial11"/>
              <w:rPr>
                <w:rFonts w:cs="Arial"/>
              </w:rPr>
            </w:pPr>
            <w:bookmarkStart w:id="48"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8"/>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gridSpan w:val="2"/>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gridSpan w:val="2"/>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gridSpan w:val="2"/>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gridSpan w:val="2"/>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gridSpan w:val="2"/>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gridSpan w:val="2"/>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gridSpan w:val="2"/>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gridSpan w:val="2"/>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gridSpan w:val="2"/>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trPr>
        <w:tc>
          <w:tcPr>
            <w:tcW w:w="2884" w:type="dxa"/>
          </w:tcPr>
          <w:p w14:paraId="5DEEB8F7" w14:textId="2396E07C" w:rsidR="004B0C37" w:rsidRPr="007E0B31" w:rsidRDefault="004B0C37" w:rsidP="004B0C37">
            <w:pPr>
              <w:pStyle w:val="Arial11Bold"/>
              <w:rPr>
                <w:rFonts w:cs="Arial"/>
              </w:rPr>
            </w:pPr>
            <w:r>
              <w:rPr>
                <w:rFonts w:cs="Arial"/>
              </w:rPr>
              <w:t>Offer Acceptance</w:t>
            </w:r>
          </w:p>
        </w:tc>
        <w:tc>
          <w:tcPr>
            <w:tcW w:w="6634" w:type="dxa"/>
            <w:gridSpan w:val="2"/>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gridSpan w:val="2"/>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gridSpan w:val="2"/>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gridSpan w:val="2"/>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gridSpan w:val="2"/>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gridSpan w:val="2"/>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gridSpan w:val="2"/>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gridSpan w:val="2"/>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gridSpan w:val="2"/>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gridSpan w:val="2"/>
          </w:tcPr>
          <w:p w14:paraId="1A8EAFDB" w14:textId="77777777" w:rsidR="004B0C37" w:rsidRPr="007E0B31" w:rsidRDefault="004B0C37" w:rsidP="004B0C37">
            <w:pPr>
              <w:pStyle w:val="TableArial11"/>
              <w:rPr>
                <w:rFonts w:cs="Arial"/>
              </w:rPr>
            </w:pPr>
            <w:bookmarkStart w:id="4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9"/>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gridSpan w:val="2"/>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gridSpan w:val="2"/>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gridSpan w:val="2"/>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gridSpan w:val="2"/>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gridSpan w:val="2"/>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gridSpan w:val="2"/>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gridSpan w:val="2"/>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gridSpan w:val="2"/>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gridSpan w:val="2"/>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gridSpan w:val="2"/>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gridSpan w:val="2"/>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gridSpan w:val="2"/>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gridSpan w:val="2"/>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gridSpan w:val="2"/>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gridSpan w:val="2"/>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gridSpan w:val="2"/>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gridSpan w:val="2"/>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gridSpan w:val="2"/>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gridSpan w:val="2"/>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gridSpan w:val="2"/>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gridSpan w:val="2"/>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gridSpan w:val="2"/>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gridSpan w:val="2"/>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gridSpan w:val="2"/>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gridSpan w:val="2"/>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gridSpan w:val="2"/>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50" w:name="_DV_C41"/>
            <w:r w:rsidRPr="007E0B31">
              <w:rPr>
                <w:rFonts w:cs="Arial"/>
              </w:rPr>
              <w:t>Operational Notifications</w:t>
            </w:r>
            <w:bookmarkEnd w:id="50"/>
          </w:p>
        </w:tc>
        <w:tc>
          <w:tcPr>
            <w:tcW w:w="6634" w:type="dxa"/>
            <w:gridSpan w:val="2"/>
          </w:tcPr>
          <w:p w14:paraId="7D98A808" w14:textId="07D64618" w:rsidR="004B0C37" w:rsidRPr="007E0B31" w:rsidRDefault="004B0C37" w:rsidP="004B0C37">
            <w:pPr>
              <w:pStyle w:val="TableArial11"/>
              <w:rPr>
                <w:rFonts w:cs="Arial"/>
              </w:rPr>
            </w:pPr>
            <w:bookmarkStart w:id="5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1"/>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gridSpan w:val="2"/>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gridSpan w:val="2"/>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gridSpan w:val="2"/>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gridSpan w:val="2"/>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gridSpan w:val="2"/>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gridSpan w:val="2"/>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gridSpan w:val="2"/>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gridSpan w:val="2"/>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gridSpan w:val="2"/>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gridSpan w:val="2"/>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gridSpan w:val="2"/>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gridSpan w:val="2"/>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gridSpan w:val="2"/>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gridSpan w:val="2"/>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gridSpan w:val="2"/>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gridSpan w:val="2"/>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gridSpan w:val="2"/>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gridSpan w:val="2"/>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gridSpan w:val="2"/>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gridSpan w:val="2"/>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gridSpan w:val="2"/>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gridSpan w:val="2"/>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gridSpan w:val="2"/>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gridSpan w:val="2"/>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gridSpan w:val="2"/>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gridSpan w:val="2"/>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gridSpan w:val="2"/>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gridSpan w:val="2"/>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gridSpan w:val="2"/>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gridSpan w:val="2"/>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gridSpan w:val="2"/>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gridSpan w:val="2"/>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gridSpan w:val="2"/>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gridSpan w:val="2"/>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gridSpan w:val="2"/>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gridSpan w:val="2"/>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gridSpan w:val="2"/>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gridSpan w:val="2"/>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gridSpan w:val="2"/>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gridSpan w:val="2"/>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gridSpan w:val="2"/>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gridSpan w:val="2"/>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gridSpan w:val="2"/>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gridSpan w:val="2"/>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gridSpan w:val="2"/>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gridSpan w:val="2"/>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gridSpan w:val="2"/>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gridSpan w:val="2"/>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gridSpan w:val="2"/>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gridSpan w:val="2"/>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gridSpan w:val="2"/>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gridSpan w:val="2"/>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gridSpan w:val="2"/>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gridSpan w:val="2"/>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gridSpan w:val="2"/>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gridSpan w:val="2"/>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gridSpan w:val="2"/>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gridSpan w:val="2"/>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gridSpan w:val="2"/>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gridSpan w:val="2"/>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gridSpan w:val="2"/>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gridSpan w:val="2"/>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gridSpan w:val="2"/>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gridSpan w:val="2"/>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gridSpan w:val="2"/>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gridSpan w:val="2"/>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gridSpan w:val="2"/>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gridSpan w:val="2"/>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gridSpan w:val="2"/>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gridSpan w:val="2"/>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gridSpan w:val="2"/>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gridSpan w:val="2"/>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gridSpan w:val="2"/>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gridSpan w:val="2"/>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gridSpan w:val="2"/>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gridSpan w:val="2"/>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gridSpan w:val="2"/>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gridSpan w:val="2"/>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gridSpan w:val="2"/>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gridSpan w:val="2"/>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D8670B" w:rsidRPr="007E0B31" w14:paraId="4D0C32B2" w14:textId="77777777" w:rsidTr="00430791">
        <w:trPr>
          <w:gridAfter w:val="1"/>
          <w:wAfter w:w="610" w:type="dxa"/>
          <w:cantSplit/>
          <w:ins w:id="52" w:author="Claire Goult" w:date="2026-01-14T16:49:00Z"/>
        </w:trPr>
        <w:tc>
          <w:tcPr>
            <w:tcW w:w="2884" w:type="dxa"/>
          </w:tcPr>
          <w:p w14:paraId="4B44BD05" w14:textId="44D9FDD8" w:rsidR="00D8670B" w:rsidRPr="007E0B31" w:rsidRDefault="00D8670B" w:rsidP="00D8670B">
            <w:pPr>
              <w:pStyle w:val="Arial11Bold"/>
              <w:rPr>
                <w:ins w:id="53" w:author="Claire Goult" w:date="2026-01-14T16:49:00Z" w16du:dateUtc="2026-01-14T16:49:00Z"/>
                <w:rFonts w:cs="Arial"/>
              </w:rPr>
            </w:pPr>
            <w:ins w:id="54" w:author="Claire Goult" w:date="2026-01-14T16:50:00Z" w16du:dateUtc="2026-01-14T16:50:00Z">
              <w:r w:rsidRPr="0091248C">
                <w:rPr>
                  <w:rFonts w:cs="Arial"/>
                </w:rPr>
                <w:t>Relevant Electrical Standard</w:t>
              </w:r>
            </w:ins>
          </w:p>
        </w:tc>
        <w:tc>
          <w:tcPr>
            <w:tcW w:w="6634" w:type="dxa"/>
          </w:tcPr>
          <w:p w14:paraId="27143399" w14:textId="79EC10F8" w:rsidR="00D8670B" w:rsidRPr="00477638" w:rsidRDefault="00D8670B" w:rsidP="00D8670B">
            <w:pPr>
              <w:pStyle w:val="TableArial11"/>
              <w:rPr>
                <w:ins w:id="55" w:author="Claire Goult" w:date="2026-01-14T16:49:00Z" w16du:dateUtc="2026-01-14T16:49:00Z"/>
                <w:rFonts w:cs="Arial"/>
              </w:rPr>
            </w:pPr>
            <w:ins w:id="56" w:author="Claire Goult" w:date="2026-01-14T16:50:00Z" w16du:dateUtc="2026-01-14T16:50:00Z">
              <w:r w:rsidRPr="008D7465">
                <w:rPr>
                  <w:rFonts w:cs="Arial"/>
                </w:rPr>
                <w:t xml:space="preserve">A standard listed in Part I of the Annex to the </w:t>
              </w:r>
              <w:r w:rsidRPr="00011675">
                <w:rPr>
                  <w:rFonts w:cs="Arial"/>
                  <w:b/>
                  <w:bCs/>
                </w:rPr>
                <w:t>General Conditions</w:t>
              </w:r>
              <w:r w:rsidRPr="008D7465">
                <w:rPr>
                  <w:rFonts w:cs="Arial"/>
                </w:rPr>
                <w:t xml:space="preserve"> and as published on </w:t>
              </w:r>
              <w:r w:rsidRPr="00011675">
                <w:rPr>
                  <w:rFonts w:cs="Arial"/>
                  <w:b/>
                  <w:bCs/>
                </w:rPr>
                <w:t>The Company</w:t>
              </w:r>
              <w:r w:rsidRPr="008734A3">
                <w:rPr>
                  <w:rFonts w:cs="Arial"/>
                  <w:b/>
                  <w:bCs/>
                </w:rPr>
                <w:t>’s</w:t>
              </w:r>
              <w:r w:rsidRPr="008D7465">
                <w:rPr>
                  <w:rFonts w:cs="Arial"/>
                </w:rPr>
                <w:t xml:space="preserve"> </w:t>
              </w:r>
              <w:r w:rsidRPr="008734A3">
                <w:rPr>
                  <w:rFonts w:cs="Arial"/>
                  <w:b/>
                  <w:bCs/>
                </w:rPr>
                <w:t>Website</w:t>
              </w:r>
              <w:r w:rsidRPr="008D7465">
                <w:rPr>
                  <w:rFonts w:cs="Arial"/>
                </w:rPr>
                <w:t>.</w:t>
              </w:r>
            </w:ins>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lastRenderedPageBreak/>
              <w:t>Relevant Party</w:t>
            </w:r>
          </w:p>
        </w:tc>
        <w:tc>
          <w:tcPr>
            <w:tcW w:w="6634" w:type="dxa"/>
            <w:gridSpan w:val="2"/>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t>Relevant Scottish Transmission Licensee</w:t>
            </w:r>
          </w:p>
        </w:tc>
        <w:tc>
          <w:tcPr>
            <w:tcW w:w="6634" w:type="dxa"/>
            <w:gridSpan w:val="2"/>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gridSpan w:val="2"/>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gridSpan w:val="2"/>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gridSpan w:val="2"/>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gridSpan w:val="2"/>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gridSpan w:val="2"/>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gridSpan w:val="2"/>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gridSpan w:val="2"/>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gridSpan w:val="2"/>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gridSpan w:val="2"/>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gridSpan w:val="2"/>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gridSpan w:val="2"/>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gridSpan w:val="2"/>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gridSpan w:val="2"/>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gridSpan w:val="2"/>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gridSpan w:val="2"/>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gridSpan w:val="2"/>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gridSpan w:val="2"/>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gridSpan w:val="2"/>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gridSpan w:val="2"/>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gridSpan w:val="2"/>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gridSpan w:val="2"/>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gridSpan w:val="2"/>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gridSpan w:val="2"/>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gridSpan w:val="2"/>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gridSpan w:val="2"/>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gridSpan w:val="2"/>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gridSpan w:val="2"/>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gridSpan w:val="2"/>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gridSpan w:val="2"/>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gridSpan w:val="2"/>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gridSpan w:val="2"/>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gridSpan w:val="2"/>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gridSpan w:val="2"/>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gridSpan w:val="2"/>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gridSpan w:val="2"/>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gridSpan w:val="2"/>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gridSpan w:val="2"/>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gridSpan w:val="2"/>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gridSpan w:val="2"/>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gridSpan w:val="2"/>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gridSpan w:val="2"/>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gridSpan w:val="2"/>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gridSpan w:val="2"/>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gridSpan w:val="2"/>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gridSpan w:val="2"/>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gridSpan w:val="2"/>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gridSpan w:val="2"/>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gridSpan w:val="2"/>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gridSpan w:val="2"/>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gridSpan w:val="2"/>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gridSpan w:val="2"/>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42850" w:rsidRPr="007E0B31" w14:paraId="21464662" w14:textId="77777777" w:rsidTr="00430791">
        <w:trPr>
          <w:cantSplit/>
        </w:trPr>
        <w:tc>
          <w:tcPr>
            <w:tcW w:w="2884" w:type="dxa"/>
          </w:tcPr>
          <w:p w14:paraId="39EA72D0" w14:textId="700EFEF5" w:rsidR="00842850" w:rsidRPr="007E0B31" w:rsidRDefault="00842850" w:rsidP="00842850">
            <w:pPr>
              <w:pStyle w:val="Arial11Bold"/>
              <w:rPr>
                <w:rFonts w:cs="Arial"/>
              </w:rPr>
            </w:pPr>
            <w:r>
              <w:rPr>
                <w:bCs/>
              </w:rPr>
              <w:t>Space Weather Advisory Statement</w:t>
            </w:r>
          </w:p>
        </w:tc>
        <w:tc>
          <w:tcPr>
            <w:tcW w:w="6634" w:type="dxa"/>
            <w:gridSpan w:val="2"/>
          </w:tcPr>
          <w:p w14:paraId="72437757" w14:textId="0A58029B" w:rsidR="00842850" w:rsidRPr="007E0B31" w:rsidRDefault="00842850" w:rsidP="00842850">
            <w:pPr>
              <w:pStyle w:val="TableArial11"/>
              <w:rPr>
                <w:rFonts w:cs="Arial"/>
              </w:rPr>
            </w:pPr>
            <w:r w:rsidRPr="00462B86">
              <w:t xml:space="preserve">A statement issued by </w:t>
            </w:r>
            <w:r w:rsidRPr="00462B86">
              <w:rPr>
                <w:b/>
                <w:bCs/>
              </w:rPr>
              <w:t xml:space="preserve">The Company </w:t>
            </w:r>
            <w:r w:rsidRPr="00462B86">
              <w:t>to advise of a space weather related matter for information and further consideration.</w:t>
            </w:r>
          </w:p>
        </w:tc>
      </w:tr>
      <w:tr w:rsidR="009F4523" w:rsidRPr="007E0B31" w14:paraId="0BF6E007" w14:textId="77777777" w:rsidTr="00430791">
        <w:trPr>
          <w:cantSplit/>
        </w:trPr>
        <w:tc>
          <w:tcPr>
            <w:tcW w:w="2884" w:type="dxa"/>
          </w:tcPr>
          <w:p w14:paraId="624A38B0" w14:textId="4F01874D" w:rsidR="009F4523" w:rsidRPr="007E0B31" w:rsidRDefault="009F4523" w:rsidP="009F4523">
            <w:pPr>
              <w:pStyle w:val="Arial11Bold"/>
              <w:rPr>
                <w:rFonts w:cs="Arial"/>
              </w:rPr>
            </w:pPr>
            <w:r>
              <w:rPr>
                <w:rFonts w:cs="Arial"/>
                <w:bCs/>
              </w:rPr>
              <w:t>Space Weather Cancellation Notification</w:t>
            </w:r>
          </w:p>
        </w:tc>
        <w:tc>
          <w:tcPr>
            <w:tcW w:w="6634" w:type="dxa"/>
            <w:gridSpan w:val="2"/>
          </w:tcPr>
          <w:p w14:paraId="546D9B97" w14:textId="08B0618E" w:rsidR="009F4523" w:rsidRPr="007E0B31" w:rsidRDefault="009F4523" w:rsidP="009F4523">
            <w:pPr>
              <w:pStyle w:val="TableArial11"/>
              <w:rPr>
                <w:rFonts w:cs="Arial"/>
              </w:rPr>
            </w:pPr>
            <w:r>
              <w:t xml:space="preserve">A notification issued by </w:t>
            </w:r>
            <w:r w:rsidRPr="744CE868">
              <w:rPr>
                <w:b/>
                <w:bCs/>
              </w:rPr>
              <w:t>The Company</w:t>
            </w:r>
            <w:r>
              <w:t xml:space="preserve"> following Met Office guidance signalling that a space weather situation has concluded.</w:t>
            </w:r>
          </w:p>
        </w:tc>
      </w:tr>
      <w:tr w:rsidR="00111C1F" w:rsidRPr="007E0B31" w14:paraId="47D9BFFA" w14:textId="77777777" w:rsidTr="00430791">
        <w:trPr>
          <w:cantSplit/>
        </w:trPr>
        <w:tc>
          <w:tcPr>
            <w:tcW w:w="2884" w:type="dxa"/>
          </w:tcPr>
          <w:p w14:paraId="6109D2AA" w14:textId="7F77CEB0" w:rsidR="00111C1F" w:rsidRPr="007E0B31" w:rsidRDefault="00111C1F" w:rsidP="00111C1F">
            <w:pPr>
              <w:pStyle w:val="Arial11Bold"/>
              <w:rPr>
                <w:rFonts w:cs="Arial"/>
              </w:rPr>
            </w:pPr>
            <w:r w:rsidRPr="00B550B5">
              <w:rPr>
                <w:rFonts w:cs="Arial"/>
                <w:bCs/>
              </w:rPr>
              <w:t>Space Weather Cessation Notification</w:t>
            </w:r>
          </w:p>
        </w:tc>
        <w:tc>
          <w:tcPr>
            <w:tcW w:w="6634" w:type="dxa"/>
            <w:gridSpan w:val="2"/>
          </w:tcPr>
          <w:p w14:paraId="50E3A264" w14:textId="32412881" w:rsidR="00111C1F" w:rsidRPr="007E0B31" w:rsidRDefault="00111C1F" w:rsidP="00111C1F">
            <w:pPr>
              <w:pStyle w:val="TableArial11"/>
              <w:rPr>
                <w:rFonts w:cs="Arial"/>
              </w:rPr>
            </w:pPr>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p>
        </w:tc>
      </w:tr>
      <w:tr w:rsidR="00B073E1" w:rsidRPr="007E0B31" w14:paraId="36A72AD4" w14:textId="77777777" w:rsidTr="00430791">
        <w:trPr>
          <w:cantSplit/>
        </w:trPr>
        <w:tc>
          <w:tcPr>
            <w:tcW w:w="2884" w:type="dxa"/>
          </w:tcPr>
          <w:p w14:paraId="0D0D7B29" w14:textId="5A8BC67C" w:rsidR="00B073E1" w:rsidRPr="007E0B31" w:rsidRDefault="00B073E1" w:rsidP="00B073E1">
            <w:pPr>
              <w:pStyle w:val="Arial11Bold"/>
              <w:rPr>
                <w:rFonts w:cs="Arial"/>
              </w:rPr>
            </w:pPr>
            <w:r w:rsidRPr="00B550B5">
              <w:rPr>
                <w:rFonts w:cs="Arial"/>
                <w:bCs/>
              </w:rPr>
              <w:t xml:space="preserve">Space Weather </w:t>
            </w:r>
            <w:r>
              <w:rPr>
                <w:rFonts w:cs="Arial"/>
                <w:bCs/>
              </w:rPr>
              <w:t>Experienced</w:t>
            </w:r>
            <w:r w:rsidRPr="00B550B5">
              <w:rPr>
                <w:rFonts w:cs="Arial"/>
                <w:bCs/>
              </w:rPr>
              <w:t xml:space="preserve"> Notification</w:t>
            </w:r>
          </w:p>
        </w:tc>
        <w:tc>
          <w:tcPr>
            <w:tcW w:w="6634" w:type="dxa"/>
            <w:gridSpan w:val="2"/>
          </w:tcPr>
          <w:p w14:paraId="593A8FB0" w14:textId="3F4A5D09" w:rsidR="00B073E1" w:rsidRPr="007E0B31" w:rsidRDefault="00B073E1" w:rsidP="00B073E1">
            <w:pPr>
              <w:pStyle w:val="TableArial11"/>
              <w:rPr>
                <w:rFonts w:cs="Arial"/>
              </w:rPr>
            </w:pPr>
            <w:r w:rsidRPr="00462B86">
              <w:t xml:space="preserve">A notification issued by </w:t>
            </w:r>
            <w:r w:rsidRPr="00462B86">
              <w:rPr>
                <w:b/>
                <w:bCs/>
              </w:rPr>
              <w:t xml:space="preserve">The Company </w:t>
            </w:r>
            <w:r>
              <w:t>following Met Office 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p>
        </w:tc>
      </w:tr>
      <w:tr w:rsidR="009F5093" w:rsidRPr="007E0B31" w14:paraId="5FFBCC3C" w14:textId="77777777" w:rsidTr="00430791">
        <w:trPr>
          <w:cantSplit/>
        </w:trPr>
        <w:tc>
          <w:tcPr>
            <w:tcW w:w="2884" w:type="dxa"/>
          </w:tcPr>
          <w:p w14:paraId="714CA310" w14:textId="13799501" w:rsidR="009F5093" w:rsidRPr="007E0B31" w:rsidRDefault="009F5093" w:rsidP="009F5093">
            <w:pPr>
              <w:pStyle w:val="Arial11Bold"/>
              <w:rPr>
                <w:rFonts w:cs="Arial"/>
              </w:rPr>
            </w:pPr>
            <w:r w:rsidRPr="00EC334A">
              <w:rPr>
                <w:bCs/>
              </w:rPr>
              <w:lastRenderedPageBreak/>
              <w:t xml:space="preserve">Space Weather </w:t>
            </w:r>
            <w:r>
              <w:rPr>
                <w:bCs/>
              </w:rPr>
              <w:t>Imminent</w:t>
            </w:r>
            <w:r w:rsidRPr="00EC334A">
              <w:rPr>
                <w:bCs/>
              </w:rPr>
              <w:t xml:space="preserve"> Notification</w:t>
            </w:r>
          </w:p>
        </w:tc>
        <w:tc>
          <w:tcPr>
            <w:tcW w:w="6634" w:type="dxa"/>
            <w:gridSpan w:val="2"/>
          </w:tcPr>
          <w:p w14:paraId="2418A196" w14:textId="3A5603C2" w:rsidR="009F5093" w:rsidRPr="007E0B31" w:rsidRDefault="009F5093" w:rsidP="009F5093">
            <w:pPr>
              <w:pStyle w:val="TableArial11"/>
              <w:rPr>
                <w:rFonts w:cs="Arial"/>
              </w:rPr>
            </w:pPr>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w:t>
            </w:r>
            <w:r>
              <w:t>20</w:t>
            </w:r>
            <w:r w:rsidRPr="00462B86">
              <w:t xml:space="preserve"> to </w:t>
            </w:r>
            <w:r>
              <w:t>60</w:t>
            </w:r>
            <w:r w:rsidRPr="00462B86">
              <w:t xml:space="preserve"> minutes ahead of a space weather event being forecast to impact the </w:t>
            </w:r>
            <w:r w:rsidRPr="00462B86">
              <w:rPr>
                <w:b/>
                <w:bCs/>
              </w:rPr>
              <w:t>NETS</w:t>
            </w:r>
            <w:r w:rsidRPr="00462B86">
              <w:t>.</w:t>
            </w:r>
          </w:p>
        </w:tc>
      </w:tr>
      <w:tr w:rsidR="00FF2CFB" w:rsidRPr="007E0B31" w14:paraId="166C6C7A" w14:textId="77777777" w:rsidTr="00430791">
        <w:trPr>
          <w:cantSplit/>
        </w:trPr>
        <w:tc>
          <w:tcPr>
            <w:tcW w:w="2884" w:type="dxa"/>
          </w:tcPr>
          <w:p w14:paraId="59D70458" w14:textId="0E1296A7" w:rsidR="00FF2CFB" w:rsidRPr="007E0B31" w:rsidRDefault="00FF2CFB" w:rsidP="00FF2CFB">
            <w:pPr>
              <w:pStyle w:val="Arial11Bold"/>
              <w:rPr>
                <w:rFonts w:cs="Arial"/>
              </w:rPr>
            </w:pPr>
            <w:r w:rsidRPr="008B75E4">
              <w:rPr>
                <w:rFonts w:cs="Arial"/>
                <w:bCs/>
              </w:rPr>
              <w:t>Space Weather Outcome Statement</w:t>
            </w:r>
          </w:p>
        </w:tc>
        <w:tc>
          <w:tcPr>
            <w:tcW w:w="6634" w:type="dxa"/>
            <w:gridSpan w:val="2"/>
          </w:tcPr>
          <w:p w14:paraId="28CE890C" w14:textId="7A2A31FF" w:rsidR="00FF2CFB" w:rsidRPr="007E0B31" w:rsidRDefault="00FF2CFB" w:rsidP="00FF2CFB">
            <w:pPr>
              <w:pStyle w:val="TableArial11"/>
              <w:rPr>
                <w:rFonts w:cs="Arial"/>
              </w:rPr>
            </w:pPr>
            <w:r w:rsidRPr="005165D2">
              <w:t xml:space="preserve">A statement that is issued by </w:t>
            </w:r>
            <w:r>
              <w:t>a</w:t>
            </w:r>
            <w:r w:rsidRPr="005165D2">
              <w:t xml:space="preserv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r>
              <w:t xml:space="preserve"> or </w:t>
            </w:r>
            <w:r>
              <w:rPr>
                <w:b/>
                <w:bCs/>
              </w:rPr>
              <w:t>Apparatus</w:t>
            </w:r>
            <w:r w:rsidRPr="005165D2">
              <w:t xml:space="preserve"> ha</w:t>
            </w:r>
            <w:r>
              <w:t>s</w:t>
            </w:r>
            <w:r w:rsidRPr="005165D2">
              <w:t xml:space="preserve"> seen or experienced impacts that they believe, at the time, are or may</w:t>
            </w:r>
            <w:r>
              <w:t xml:space="preserve"> </w:t>
            </w:r>
            <w:r w:rsidRPr="005165D2">
              <w:t>be of a nature consistent with a space weather event.</w:t>
            </w:r>
          </w:p>
        </w:tc>
      </w:tr>
      <w:tr w:rsidR="00F82023" w:rsidRPr="007E0B31" w14:paraId="71257F0A" w14:textId="77777777" w:rsidTr="00430791">
        <w:trPr>
          <w:cantSplit/>
        </w:trPr>
        <w:tc>
          <w:tcPr>
            <w:tcW w:w="2884" w:type="dxa"/>
          </w:tcPr>
          <w:p w14:paraId="588A3300" w14:textId="11576FE2" w:rsidR="00F82023" w:rsidRPr="007E0B31" w:rsidRDefault="00F82023" w:rsidP="00F82023">
            <w:pPr>
              <w:pStyle w:val="Arial11Bold"/>
              <w:rPr>
                <w:rFonts w:cs="Arial"/>
              </w:rPr>
            </w:pPr>
            <w:r w:rsidRPr="0DEE1E6E">
              <w:rPr>
                <w:rFonts w:cs="Arial"/>
              </w:rPr>
              <w:t>Space Weather Output Usable</w:t>
            </w:r>
            <w:r>
              <w:rPr>
                <w:rFonts w:cs="Arial"/>
              </w:rPr>
              <w:t xml:space="preserve"> </w:t>
            </w:r>
            <w:r w:rsidRPr="0DEE1E6E">
              <w:rPr>
                <w:rFonts w:cs="Arial"/>
              </w:rPr>
              <w:t>Declaration</w:t>
            </w:r>
          </w:p>
        </w:tc>
        <w:tc>
          <w:tcPr>
            <w:tcW w:w="6634" w:type="dxa"/>
            <w:gridSpan w:val="2"/>
          </w:tcPr>
          <w:p w14:paraId="48D3670F" w14:textId="626BDE0F" w:rsidR="00F82023" w:rsidRPr="007E0B31" w:rsidRDefault="00F82023" w:rsidP="00F82023">
            <w:pPr>
              <w:pStyle w:val="TableArial11"/>
              <w:rPr>
                <w:rFonts w:cs="Arial"/>
              </w:rPr>
            </w:pPr>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p>
        </w:tc>
      </w:tr>
      <w:tr w:rsidR="00B508E9" w:rsidRPr="007E0B31" w14:paraId="7562B2D9" w14:textId="77777777" w:rsidTr="00430791">
        <w:trPr>
          <w:cantSplit/>
        </w:trPr>
        <w:tc>
          <w:tcPr>
            <w:tcW w:w="2884" w:type="dxa"/>
          </w:tcPr>
          <w:p w14:paraId="4687A59B" w14:textId="55934AC1" w:rsidR="00B508E9" w:rsidRPr="007E0B31" w:rsidRDefault="00B508E9" w:rsidP="00B508E9">
            <w:pPr>
              <w:pStyle w:val="Arial11Bold"/>
              <w:rPr>
                <w:rFonts w:cs="Arial"/>
              </w:rPr>
            </w:pPr>
            <w:r w:rsidRPr="00090C5D">
              <w:rPr>
                <w:bCs/>
              </w:rPr>
              <w:t>Space Weather Prepare Notification</w:t>
            </w:r>
          </w:p>
        </w:tc>
        <w:tc>
          <w:tcPr>
            <w:tcW w:w="6634" w:type="dxa"/>
            <w:gridSpan w:val="2"/>
          </w:tcPr>
          <w:p w14:paraId="5CE918A1" w14:textId="0EA7B48B" w:rsidR="00B508E9" w:rsidRPr="007E0B31" w:rsidRDefault="00B508E9" w:rsidP="00B508E9">
            <w:pPr>
              <w:pStyle w:val="TableArial11"/>
              <w:rPr>
                <w:rFonts w:cs="Arial"/>
              </w:rPr>
            </w:pPr>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p>
        </w:tc>
      </w:tr>
      <w:tr w:rsidR="00B508E9" w:rsidRPr="007E0B31" w14:paraId="7573FBB9" w14:textId="77777777" w:rsidTr="00430791">
        <w:trPr>
          <w:cantSplit/>
        </w:trPr>
        <w:tc>
          <w:tcPr>
            <w:tcW w:w="2884" w:type="dxa"/>
          </w:tcPr>
          <w:p w14:paraId="762A4B06" w14:textId="77777777" w:rsidR="00B508E9" w:rsidRPr="007E0B31" w:rsidRDefault="00B508E9" w:rsidP="00B508E9">
            <w:pPr>
              <w:pStyle w:val="Arial11Bold"/>
              <w:rPr>
                <w:rFonts w:cs="Arial"/>
              </w:rPr>
            </w:pPr>
            <w:r w:rsidRPr="007E0B31">
              <w:rPr>
                <w:rFonts w:cs="Arial"/>
              </w:rPr>
              <w:t>Speeder Motor Setting Range</w:t>
            </w:r>
          </w:p>
        </w:tc>
        <w:tc>
          <w:tcPr>
            <w:tcW w:w="6634" w:type="dxa"/>
            <w:gridSpan w:val="2"/>
          </w:tcPr>
          <w:p w14:paraId="4F8D293D" w14:textId="77777777" w:rsidR="00B508E9" w:rsidRPr="007E0B31" w:rsidRDefault="00B508E9" w:rsidP="00B508E9">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B508E9" w:rsidRPr="007E0B31" w14:paraId="04280D98" w14:textId="77777777" w:rsidTr="00430791">
        <w:trPr>
          <w:cantSplit/>
        </w:trPr>
        <w:tc>
          <w:tcPr>
            <w:tcW w:w="2884" w:type="dxa"/>
          </w:tcPr>
          <w:p w14:paraId="7D8CDDFE" w14:textId="77777777" w:rsidR="00B508E9" w:rsidRPr="007E0B31" w:rsidRDefault="00B508E9" w:rsidP="00B508E9">
            <w:pPr>
              <w:pStyle w:val="Arial11Bold"/>
              <w:rPr>
                <w:rFonts w:cs="Arial"/>
              </w:rPr>
            </w:pPr>
            <w:r w:rsidRPr="007E0B31">
              <w:rPr>
                <w:rFonts w:cs="Arial"/>
              </w:rPr>
              <w:t>SPT</w:t>
            </w:r>
          </w:p>
        </w:tc>
        <w:tc>
          <w:tcPr>
            <w:tcW w:w="6634" w:type="dxa"/>
            <w:gridSpan w:val="2"/>
          </w:tcPr>
          <w:p w14:paraId="202D47CC" w14:textId="77777777" w:rsidR="00B508E9" w:rsidRPr="007E0B31" w:rsidRDefault="00B508E9" w:rsidP="00B508E9">
            <w:pPr>
              <w:pStyle w:val="TableArial11"/>
              <w:rPr>
                <w:rFonts w:cs="Arial"/>
              </w:rPr>
            </w:pPr>
            <w:r w:rsidRPr="007E0B31">
              <w:rPr>
                <w:rFonts w:cs="Arial"/>
              </w:rPr>
              <w:t>SP Transmission Limited</w:t>
            </w:r>
            <w:r>
              <w:rPr>
                <w:rFonts w:cs="Arial"/>
              </w:rPr>
              <w:t xml:space="preserve"> plc</w:t>
            </w:r>
          </w:p>
        </w:tc>
      </w:tr>
      <w:tr w:rsidR="00B508E9" w:rsidRPr="007E0B31" w14:paraId="2DA67376" w14:textId="77777777" w:rsidTr="00430791">
        <w:trPr>
          <w:cantSplit/>
        </w:trPr>
        <w:tc>
          <w:tcPr>
            <w:tcW w:w="2884" w:type="dxa"/>
          </w:tcPr>
          <w:p w14:paraId="22F630E2" w14:textId="084D3F3B" w:rsidR="00B508E9" w:rsidRPr="004F1DF0" w:rsidRDefault="00B508E9" w:rsidP="00B508E9">
            <w:pPr>
              <w:rPr>
                <w:b/>
              </w:rPr>
            </w:pPr>
            <w:r w:rsidRPr="004F1DF0">
              <w:rPr>
                <w:rFonts w:cs="Arial"/>
                <w:b/>
              </w:rPr>
              <w:t>Standard Contract Terms</w:t>
            </w:r>
          </w:p>
        </w:tc>
        <w:tc>
          <w:tcPr>
            <w:tcW w:w="6634" w:type="dxa"/>
            <w:gridSpan w:val="2"/>
          </w:tcPr>
          <w:p w14:paraId="5D840AFD" w14:textId="4E3A5439" w:rsidR="00B508E9" w:rsidRPr="00DD7E1A" w:rsidRDefault="00B508E9" w:rsidP="00B508E9">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B508E9" w:rsidRPr="007E0B31" w14:paraId="67A0366B" w14:textId="77777777" w:rsidTr="00430791">
        <w:trPr>
          <w:cantSplit/>
        </w:trPr>
        <w:tc>
          <w:tcPr>
            <w:tcW w:w="2884" w:type="dxa"/>
          </w:tcPr>
          <w:p w14:paraId="0F9E2157" w14:textId="5498E044" w:rsidR="00B508E9" w:rsidRDefault="00B508E9" w:rsidP="00B508E9">
            <w:pPr>
              <w:pStyle w:val="Arial11Bold"/>
              <w:rPr>
                <w:rFonts w:cs="Arial"/>
              </w:rPr>
            </w:pPr>
            <w:r w:rsidRPr="007E0B31">
              <w:rPr>
                <w:rFonts w:cs="Arial"/>
              </w:rPr>
              <w:t>Standard Modifications</w:t>
            </w:r>
          </w:p>
          <w:p w14:paraId="07E084EC" w14:textId="7E4794BD" w:rsidR="00B508E9" w:rsidRPr="00FB43E1" w:rsidRDefault="00B508E9" w:rsidP="00B508E9"/>
        </w:tc>
        <w:tc>
          <w:tcPr>
            <w:tcW w:w="6634" w:type="dxa"/>
            <w:gridSpan w:val="2"/>
          </w:tcPr>
          <w:p w14:paraId="46989946" w14:textId="77777777" w:rsidR="00B508E9" w:rsidRPr="005C20E3" w:rsidRDefault="00B508E9" w:rsidP="00B508E9">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B508E9" w:rsidRPr="007E0B31" w:rsidRDefault="00B508E9" w:rsidP="00B508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B508E9" w:rsidRPr="007E0B31" w14:paraId="0BE680B8" w14:textId="77777777" w:rsidTr="00430791">
        <w:trPr>
          <w:cantSplit/>
        </w:trPr>
        <w:tc>
          <w:tcPr>
            <w:tcW w:w="2884" w:type="dxa"/>
          </w:tcPr>
          <w:p w14:paraId="08548C67" w14:textId="77777777" w:rsidR="00B508E9" w:rsidRPr="007E0B31" w:rsidRDefault="00B508E9" w:rsidP="00B508E9">
            <w:pPr>
              <w:pStyle w:val="Arial11Bold"/>
              <w:rPr>
                <w:rFonts w:cs="Arial"/>
              </w:rPr>
            </w:pPr>
            <w:r w:rsidRPr="007E0B31">
              <w:rPr>
                <w:rFonts w:cs="Arial"/>
              </w:rPr>
              <w:t>Standard Planning Data</w:t>
            </w:r>
          </w:p>
        </w:tc>
        <w:tc>
          <w:tcPr>
            <w:tcW w:w="6634" w:type="dxa"/>
            <w:gridSpan w:val="2"/>
          </w:tcPr>
          <w:p w14:paraId="2E9B039E" w14:textId="4F20BEE7" w:rsidR="00B508E9" w:rsidRPr="007E0B31" w:rsidRDefault="00B508E9" w:rsidP="00B508E9">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B508E9" w:rsidRPr="007E0B31" w14:paraId="50C48905" w14:textId="77777777" w:rsidTr="00430791">
        <w:trPr>
          <w:cantSplit/>
        </w:trPr>
        <w:tc>
          <w:tcPr>
            <w:tcW w:w="2884" w:type="dxa"/>
          </w:tcPr>
          <w:p w14:paraId="2AB06ACF" w14:textId="35A4C384" w:rsidR="00B508E9" w:rsidRPr="007E0B31" w:rsidRDefault="00B508E9" w:rsidP="00B508E9">
            <w:pPr>
              <w:pStyle w:val="Arial11Bold"/>
              <w:rPr>
                <w:rFonts w:cs="Arial"/>
              </w:rPr>
            </w:pPr>
            <w:r>
              <w:rPr>
                <w:rFonts w:cs="Arial"/>
              </w:rPr>
              <w:t>Standard Product</w:t>
            </w:r>
          </w:p>
        </w:tc>
        <w:tc>
          <w:tcPr>
            <w:tcW w:w="6634" w:type="dxa"/>
            <w:gridSpan w:val="2"/>
          </w:tcPr>
          <w:p w14:paraId="4CFE3F05" w14:textId="3648906A" w:rsidR="00B508E9" w:rsidRPr="007E0B31" w:rsidRDefault="00B508E9" w:rsidP="00B508E9">
            <w:pPr>
              <w:pStyle w:val="TableArial11"/>
              <w:rPr>
                <w:rFonts w:cs="Arial"/>
              </w:rPr>
            </w:pPr>
            <w:r>
              <w:rPr>
                <w:rFonts w:cs="Arial"/>
              </w:rPr>
              <w:t>Means a harmonised balancing product defined by all EU TSOs for the exchange of balance services.</w:t>
            </w:r>
          </w:p>
        </w:tc>
      </w:tr>
      <w:tr w:rsidR="00B508E9" w:rsidRPr="007E0B31" w14:paraId="4044E3F1" w14:textId="77777777" w:rsidTr="00430791">
        <w:trPr>
          <w:cantSplit/>
        </w:trPr>
        <w:tc>
          <w:tcPr>
            <w:tcW w:w="2884" w:type="dxa"/>
          </w:tcPr>
          <w:p w14:paraId="1595BA77" w14:textId="0A36263B" w:rsidR="00B508E9" w:rsidRPr="007E0B31" w:rsidRDefault="00B508E9" w:rsidP="00B508E9">
            <w:pPr>
              <w:pStyle w:val="Arial11Bold"/>
              <w:rPr>
                <w:rFonts w:cs="Arial"/>
              </w:rPr>
            </w:pPr>
            <w:r>
              <w:rPr>
                <w:rFonts w:cs="Arial"/>
              </w:rPr>
              <w:t>Specific Product</w:t>
            </w:r>
          </w:p>
        </w:tc>
        <w:tc>
          <w:tcPr>
            <w:tcW w:w="6634" w:type="dxa"/>
            <w:gridSpan w:val="2"/>
          </w:tcPr>
          <w:p w14:paraId="2C1F1A68" w14:textId="18D90CF3" w:rsidR="00B508E9" w:rsidRPr="007E0B31" w:rsidRDefault="00B508E9" w:rsidP="00B508E9">
            <w:pPr>
              <w:pStyle w:val="TableArial11"/>
              <w:rPr>
                <w:rFonts w:cs="Arial"/>
              </w:rPr>
            </w:pPr>
            <w:r>
              <w:rPr>
                <w:rFonts w:cs="Arial"/>
              </w:rPr>
              <w:t>Means in the context of Balancing Services a product that is not a standard product.</w:t>
            </w:r>
          </w:p>
        </w:tc>
      </w:tr>
      <w:tr w:rsidR="00B508E9" w:rsidRPr="007E0B31" w14:paraId="72218AE6" w14:textId="77777777" w:rsidTr="00430791">
        <w:trPr>
          <w:cantSplit/>
        </w:trPr>
        <w:tc>
          <w:tcPr>
            <w:tcW w:w="2884" w:type="dxa"/>
          </w:tcPr>
          <w:p w14:paraId="24E4CECA" w14:textId="77777777" w:rsidR="00B508E9" w:rsidRPr="007E0B31" w:rsidRDefault="00B508E9" w:rsidP="00B508E9">
            <w:pPr>
              <w:pStyle w:val="Arial11Bold"/>
              <w:rPr>
                <w:rFonts w:cs="Arial"/>
              </w:rPr>
            </w:pPr>
            <w:r w:rsidRPr="007E0B31">
              <w:rPr>
                <w:rFonts w:cs="Arial"/>
              </w:rPr>
              <w:lastRenderedPageBreak/>
              <w:t>Start Time</w:t>
            </w:r>
          </w:p>
        </w:tc>
        <w:tc>
          <w:tcPr>
            <w:tcW w:w="6634" w:type="dxa"/>
            <w:gridSpan w:val="2"/>
          </w:tcPr>
          <w:p w14:paraId="78DDDAD8" w14:textId="508DFE7C" w:rsidR="00B508E9" w:rsidRPr="007E0B31" w:rsidRDefault="00B508E9" w:rsidP="00B508E9">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B508E9" w:rsidRPr="007E0B31" w14:paraId="763B02FF" w14:textId="77777777" w:rsidTr="00430791">
        <w:trPr>
          <w:cantSplit/>
        </w:trPr>
        <w:tc>
          <w:tcPr>
            <w:tcW w:w="2884" w:type="dxa"/>
          </w:tcPr>
          <w:p w14:paraId="0BDA9245" w14:textId="77777777" w:rsidR="00B508E9" w:rsidRPr="007E0B31" w:rsidRDefault="00B508E9" w:rsidP="00B508E9">
            <w:pPr>
              <w:pStyle w:val="Arial11Bold"/>
              <w:rPr>
                <w:rFonts w:cs="Arial"/>
              </w:rPr>
            </w:pPr>
            <w:r w:rsidRPr="007E0B31">
              <w:rPr>
                <w:rFonts w:cs="Arial"/>
              </w:rPr>
              <w:t>Start-Up</w:t>
            </w:r>
          </w:p>
        </w:tc>
        <w:tc>
          <w:tcPr>
            <w:tcW w:w="6634" w:type="dxa"/>
            <w:gridSpan w:val="2"/>
          </w:tcPr>
          <w:p w14:paraId="4FEE3525" w14:textId="0B945479" w:rsidR="00B508E9" w:rsidRPr="000B675D" w:rsidRDefault="00B508E9" w:rsidP="00B508E9">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B508E9" w:rsidRPr="00020048" w:rsidRDefault="00B508E9" w:rsidP="00B508E9">
            <w:pPr>
              <w:pStyle w:val="Default"/>
              <w:jc w:val="both"/>
              <w:rPr>
                <w:sz w:val="20"/>
                <w:szCs w:val="20"/>
              </w:rPr>
            </w:pPr>
          </w:p>
          <w:p w14:paraId="5B2A0628" w14:textId="4DE42AEA" w:rsidR="00B508E9" w:rsidRPr="00020048" w:rsidRDefault="00B508E9" w:rsidP="00B508E9">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B508E9" w:rsidRPr="007E0B31" w14:paraId="62345A33" w14:textId="77777777" w:rsidTr="00430791">
        <w:trPr>
          <w:cantSplit/>
        </w:trPr>
        <w:tc>
          <w:tcPr>
            <w:tcW w:w="2884" w:type="dxa"/>
          </w:tcPr>
          <w:p w14:paraId="50EEE201" w14:textId="77777777" w:rsidR="00B508E9" w:rsidRPr="007E0B31" w:rsidRDefault="00B508E9" w:rsidP="00B508E9">
            <w:pPr>
              <w:pStyle w:val="Arial11Bold"/>
              <w:rPr>
                <w:rFonts w:cs="Arial"/>
              </w:rPr>
            </w:pPr>
            <w:r w:rsidRPr="007E0B31">
              <w:rPr>
                <w:rFonts w:cs="Arial"/>
              </w:rPr>
              <w:t>Statement of Readiness</w:t>
            </w:r>
          </w:p>
        </w:tc>
        <w:tc>
          <w:tcPr>
            <w:tcW w:w="6634" w:type="dxa"/>
            <w:gridSpan w:val="2"/>
          </w:tcPr>
          <w:p w14:paraId="77611375"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B508E9" w:rsidRPr="007E0B31" w14:paraId="1419E7F2" w14:textId="77777777" w:rsidTr="00430791">
        <w:trPr>
          <w:cantSplit/>
        </w:trPr>
        <w:tc>
          <w:tcPr>
            <w:tcW w:w="2884" w:type="dxa"/>
          </w:tcPr>
          <w:p w14:paraId="0D75498C" w14:textId="77777777" w:rsidR="00B508E9" w:rsidRPr="007E0B31" w:rsidRDefault="00B508E9" w:rsidP="00B508E9">
            <w:pPr>
              <w:pStyle w:val="Arial11Bold"/>
              <w:rPr>
                <w:rFonts w:cs="Arial"/>
              </w:rPr>
            </w:pPr>
            <w:r w:rsidRPr="007E0B31">
              <w:rPr>
                <w:rFonts w:cs="Arial"/>
              </w:rPr>
              <w:t>Station Board</w:t>
            </w:r>
          </w:p>
        </w:tc>
        <w:tc>
          <w:tcPr>
            <w:tcW w:w="6634" w:type="dxa"/>
            <w:gridSpan w:val="2"/>
          </w:tcPr>
          <w:p w14:paraId="67932C5D"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B508E9" w:rsidRPr="007E0B31" w14:paraId="600D28C8" w14:textId="77777777" w:rsidTr="00430791">
        <w:trPr>
          <w:cantSplit/>
        </w:trPr>
        <w:tc>
          <w:tcPr>
            <w:tcW w:w="2884" w:type="dxa"/>
          </w:tcPr>
          <w:p w14:paraId="40E3E191" w14:textId="77777777" w:rsidR="00B508E9" w:rsidRPr="007E0B31" w:rsidRDefault="00B508E9" w:rsidP="00B508E9">
            <w:pPr>
              <w:pStyle w:val="Arial11Bold"/>
              <w:rPr>
                <w:rFonts w:cs="Arial"/>
              </w:rPr>
            </w:pPr>
            <w:r w:rsidRPr="007E0B31">
              <w:rPr>
                <w:rFonts w:cs="Arial"/>
              </w:rPr>
              <w:t>Station Transformer</w:t>
            </w:r>
          </w:p>
        </w:tc>
        <w:tc>
          <w:tcPr>
            <w:tcW w:w="6634" w:type="dxa"/>
            <w:gridSpan w:val="2"/>
          </w:tcPr>
          <w:p w14:paraId="0151496D" w14:textId="77777777" w:rsidR="00B508E9" w:rsidRPr="007E0B31" w:rsidRDefault="00B508E9" w:rsidP="00B508E9">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B508E9" w:rsidRPr="007E0B31" w14:paraId="7EF10FB5" w14:textId="77777777" w:rsidTr="00430791">
        <w:trPr>
          <w:cantSplit/>
        </w:trPr>
        <w:tc>
          <w:tcPr>
            <w:tcW w:w="2884" w:type="dxa"/>
          </w:tcPr>
          <w:p w14:paraId="73E257B8" w14:textId="77777777" w:rsidR="00B508E9" w:rsidRPr="007E0B31" w:rsidRDefault="00B508E9" w:rsidP="00B508E9">
            <w:pPr>
              <w:pStyle w:val="Arial11Bold"/>
              <w:rPr>
                <w:rFonts w:cs="Arial"/>
              </w:rPr>
            </w:pPr>
            <w:r w:rsidRPr="007E0B31">
              <w:rPr>
                <w:rFonts w:cs="Arial"/>
              </w:rPr>
              <w:t>STC Committee</w:t>
            </w:r>
          </w:p>
        </w:tc>
        <w:tc>
          <w:tcPr>
            <w:tcW w:w="6634" w:type="dxa"/>
            <w:gridSpan w:val="2"/>
          </w:tcPr>
          <w:p w14:paraId="4D4C3098" w14:textId="77777777" w:rsidR="00B508E9" w:rsidRPr="007E0B31" w:rsidRDefault="00B508E9" w:rsidP="00B508E9">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B508E9" w:rsidRPr="007E0B31" w14:paraId="2E35A53F" w14:textId="77777777" w:rsidTr="00430791">
        <w:trPr>
          <w:cantSplit/>
        </w:trPr>
        <w:tc>
          <w:tcPr>
            <w:tcW w:w="2884" w:type="dxa"/>
          </w:tcPr>
          <w:p w14:paraId="00F48074" w14:textId="77777777" w:rsidR="00B508E9" w:rsidRPr="007E0B31" w:rsidRDefault="00B508E9" w:rsidP="00B508E9">
            <w:pPr>
              <w:pStyle w:val="Arial11Bold"/>
              <w:rPr>
                <w:rFonts w:cs="Arial"/>
              </w:rPr>
            </w:pPr>
            <w:r w:rsidRPr="007E0B31">
              <w:rPr>
                <w:rFonts w:cs="Arial"/>
              </w:rPr>
              <w:t>Steam Unit</w:t>
            </w:r>
          </w:p>
        </w:tc>
        <w:tc>
          <w:tcPr>
            <w:tcW w:w="6634" w:type="dxa"/>
            <w:gridSpan w:val="2"/>
          </w:tcPr>
          <w:p w14:paraId="3EF0929F" w14:textId="77777777" w:rsidR="00B508E9" w:rsidRPr="007E0B31" w:rsidRDefault="00B508E9" w:rsidP="00B508E9">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B508E9" w:rsidRPr="007E0B31" w14:paraId="79BC204A" w14:textId="77777777" w:rsidTr="00430791">
        <w:trPr>
          <w:cantSplit/>
        </w:trPr>
        <w:tc>
          <w:tcPr>
            <w:tcW w:w="2884" w:type="dxa"/>
          </w:tcPr>
          <w:p w14:paraId="6442283E" w14:textId="77777777" w:rsidR="00B508E9" w:rsidRPr="007E0B31" w:rsidRDefault="00B508E9" w:rsidP="00B508E9">
            <w:pPr>
              <w:pStyle w:val="Arial11Bold"/>
              <w:rPr>
                <w:rFonts w:cs="Arial"/>
              </w:rPr>
            </w:pPr>
            <w:r>
              <w:t>Storage User</w:t>
            </w:r>
          </w:p>
        </w:tc>
        <w:tc>
          <w:tcPr>
            <w:tcW w:w="6634" w:type="dxa"/>
            <w:gridSpan w:val="2"/>
          </w:tcPr>
          <w:p w14:paraId="590EC982" w14:textId="77777777" w:rsidR="00B508E9" w:rsidRDefault="00B508E9" w:rsidP="00B508E9">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B508E9" w:rsidRDefault="00B508E9" w:rsidP="00B508E9">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B508E9" w:rsidRPr="007E0B31" w:rsidRDefault="00B508E9" w:rsidP="00B508E9">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B508E9" w:rsidRPr="007E0B31" w14:paraId="00A4A935" w14:textId="77777777" w:rsidTr="00430791">
        <w:trPr>
          <w:cantSplit/>
        </w:trPr>
        <w:tc>
          <w:tcPr>
            <w:tcW w:w="2884" w:type="dxa"/>
          </w:tcPr>
          <w:p w14:paraId="5B112BC4" w14:textId="77777777" w:rsidR="00B508E9" w:rsidRPr="007E0B31" w:rsidRDefault="00B508E9" w:rsidP="00B508E9">
            <w:pPr>
              <w:pStyle w:val="Arial11Bold"/>
              <w:rPr>
                <w:rFonts w:cs="Arial"/>
              </w:rPr>
            </w:pPr>
            <w:r w:rsidRPr="007E0B31">
              <w:rPr>
                <w:rFonts w:cs="Arial"/>
              </w:rPr>
              <w:t>Subtransmission System</w:t>
            </w:r>
          </w:p>
        </w:tc>
        <w:tc>
          <w:tcPr>
            <w:tcW w:w="6634" w:type="dxa"/>
            <w:gridSpan w:val="2"/>
          </w:tcPr>
          <w:p w14:paraId="3CC8DBCA" w14:textId="77777777" w:rsidR="00B508E9" w:rsidRPr="007E0B31" w:rsidRDefault="00B508E9" w:rsidP="00B508E9">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B508E9" w:rsidRPr="007E0B31" w14:paraId="69833897" w14:textId="77777777" w:rsidTr="00430791">
        <w:trPr>
          <w:cantSplit/>
        </w:trPr>
        <w:tc>
          <w:tcPr>
            <w:tcW w:w="2884" w:type="dxa"/>
          </w:tcPr>
          <w:p w14:paraId="47FBFB0B" w14:textId="77777777" w:rsidR="00B508E9" w:rsidRPr="007E0B31" w:rsidRDefault="00B508E9" w:rsidP="00B508E9">
            <w:pPr>
              <w:pStyle w:val="Arial11Bold"/>
              <w:rPr>
                <w:rFonts w:cs="Arial"/>
              </w:rPr>
            </w:pPr>
            <w:r w:rsidRPr="007E0B31">
              <w:rPr>
                <w:rFonts w:cs="Arial"/>
              </w:rPr>
              <w:t>Substantial Modification</w:t>
            </w:r>
          </w:p>
        </w:tc>
        <w:tc>
          <w:tcPr>
            <w:tcW w:w="6634" w:type="dxa"/>
            <w:gridSpan w:val="2"/>
          </w:tcPr>
          <w:p w14:paraId="28DAB5F5" w14:textId="1B8D727B" w:rsidR="00B508E9" w:rsidRPr="007E0B31" w:rsidRDefault="00B508E9" w:rsidP="00B508E9">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B508E9" w:rsidRPr="007E0B31" w14:paraId="3B41007D" w14:textId="77777777" w:rsidTr="00430791">
        <w:trPr>
          <w:cantSplit/>
        </w:trPr>
        <w:tc>
          <w:tcPr>
            <w:tcW w:w="2884" w:type="dxa"/>
          </w:tcPr>
          <w:p w14:paraId="6A1EE8B9" w14:textId="77777777" w:rsidR="00B508E9" w:rsidRPr="007E0B31" w:rsidRDefault="00B508E9" w:rsidP="00B508E9">
            <w:pPr>
              <w:pStyle w:val="Arial11Bold"/>
              <w:rPr>
                <w:rFonts w:cs="Arial"/>
              </w:rPr>
            </w:pPr>
            <w:r w:rsidRPr="007E0B31">
              <w:rPr>
                <w:rFonts w:cs="Arial"/>
              </w:rPr>
              <w:t>Supergrid Voltage</w:t>
            </w:r>
          </w:p>
        </w:tc>
        <w:tc>
          <w:tcPr>
            <w:tcW w:w="6634" w:type="dxa"/>
            <w:gridSpan w:val="2"/>
          </w:tcPr>
          <w:p w14:paraId="3ED2E251" w14:textId="77777777" w:rsidR="00B508E9" w:rsidRPr="007E0B31" w:rsidRDefault="00B508E9" w:rsidP="00B508E9">
            <w:pPr>
              <w:pStyle w:val="TableArial11"/>
              <w:rPr>
                <w:rFonts w:cs="Arial"/>
              </w:rPr>
            </w:pPr>
            <w:r w:rsidRPr="007E0B31">
              <w:rPr>
                <w:rFonts w:cs="Arial"/>
              </w:rPr>
              <w:t>Any voltage greater than 200kV.</w:t>
            </w:r>
          </w:p>
        </w:tc>
      </w:tr>
      <w:tr w:rsidR="00B508E9" w:rsidRPr="007E0B31" w14:paraId="207CFB67" w14:textId="77777777" w:rsidTr="00430791">
        <w:trPr>
          <w:cantSplit/>
        </w:trPr>
        <w:tc>
          <w:tcPr>
            <w:tcW w:w="2884" w:type="dxa"/>
          </w:tcPr>
          <w:p w14:paraId="47BC84B1" w14:textId="77777777" w:rsidR="00B508E9" w:rsidRPr="007E0B31" w:rsidRDefault="00B508E9" w:rsidP="00B508E9">
            <w:pPr>
              <w:pStyle w:val="Arial11Bold"/>
              <w:rPr>
                <w:rFonts w:cs="Arial"/>
              </w:rPr>
            </w:pPr>
            <w:r w:rsidRPr="007E0B31">
              <w:rPr>
                <w:rFonts w:cs="Arial"/>
              </w:rPr>
              <w:t>Supplier</w:t>
            </w:r>
          </w:p>
        </w:tc>
        <w:tc>
          <w:tcPr>
            <w:tcW w:w="6634" w:type="dxa"/>
            <w:gridSpan w:val="2"/>
          </w:tcPr>
          <w:p w14:paraId="263B4681"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B508E9" w:rsidRPr="00EE567A" w:rsidRDefault="00B508E9" w:rsidP="00B508E9">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B508E9" w:rsidRPr="007E0B31" w14:paraId="17F58A80" w14:textId="77777777" w:rsidTr="00430791">
        <w:trPr>
          <w:cantSplit/>
        </w:trPr>
        <w:tc>
          <w:tcPr>
            <w:tcW w:w="2884" w:type="dxa"/>
          </w:tcPr>
          <w:p w14:paraId="75C55EEE" w14:textId="77777777" w:rsidR="00B508E9" w:rsidRPr="007E0B31" w:rsidRDefault="00B508E9" w:rsidP="00B508E9">
            <w:pPr>
              <w:pStyle w:val="Arial11Bold"/>
              <w:rPr>
                <w:rFonts w:cs="Arial"/>
              </w:rPr>
            </w:pPr>
            <w:r w:rsidRPr="007E0B31">
              <w:rPr>
                <w:rFonts w:cs="Arial"/>
              </w:rPr>
              <w:lastRenderedPageBreak/>
              <w:t>Surplus</w:t>
            </w:r>
          </w:p>
        </w:tc>
        <w:tc>
          <w:tcPr>
            <w:tcW w:w="6634" w:type="dxa"/>
            <w:gridSpan w:val="2"/>
          </w:tcPr>
          <w:p w14:paraId="2FD7B95D" w14:textId="421BC578" w:rsidR="00B508E9" w:rsidRPr="007E0B31" w:rsidRDefault="00B508E9" w:rsidP="00B508E9">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B508E9" w:rsidRPr="007E0B31" w14:paraId="7F14BA30" w14:textId="77777777" w:rsidTr="00430791">
        <w:trPr>
          <w:cantSplit/>
          <w:trHeight w:val="2631"/>
        </w:trPr>
        <w:tc>
          <w:tcPr>
            <w:tcW w:w="2884" w:type="dxa"/>
          </w:tcPr>
          <w:p w14:paraId="41CEFC1C" w14:textId="77777777" w:rsidR="00B508E9" w:rsidRPr="007E0B31" w:rsidRDefault="00B508E9" w:rsidP="00B508E9">
            <w:pPr>
              <w:pStyle w:val="Arial11Bold"/>
              <w:rPr>
                <w:rFonts w:cs="Arial"/>
              </w:rPr>
            </w:pPr>
            <w:r w:rsidRPr="007E0B31">
              <w:rPr>
                <w:rFonts w:cs="Arial"/>
              </w:rPr>
              <w:t>Synchronised</w:t>
            </w:r>
          </w:p>
        </w:tc>
        <w:tc>
          <w:tcPr>
            <w:tcW w:w="6634" w:type="dxa"/>
            <w:gridSpan w:val="2"/>
          </w:tcPr>
          <w:p w14:paraId="3CAA8D12"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B508E9" w:rsidRDefault="00B508E9" w:rsidP="00B508E9">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B508E9" w:rsidRPr="000F734A" w:rsidRDefault="00B508E9" w:rsidP="00B508E9"/>
          <w:p w14:paraId="75F2CFA4" w14:textId="7AF4E47E" w:rsidR="00B508E9" w:rsidRPr="000F734A" w:rsidRDefault="00B508E9" w:rsidP="00B508E9">
            <w:pPr>
              <w:jc w:val="center"/>
            </w:pPr>
          </w:p>
        </w:tc>
      </w:tr>
      <w:tr w:rsidR="00B508E9" w:rsidRPr="007E0B31" w14:paraId="17661C2E" w14:textId="77777777" w:rsidTr="00430791">
        <w:trPr>
          <w:cantSplit/>
        </w:trPr>
        <w:tc>
          <w:tcPr>
            <w:tcW w:w="2884" w:type="dxa"/>
          </w:tcPr>
          <w:p w14:paraId="36D58C8A" w14:textId="77777777" w:rsidR="00B508E9" w:rsidRPr="007E0B31" w:rsidRDefault="00B508E9" w:rsidP="00B508E9">
            <w:pPr>
              <w:pStyle w:val="Arial11Bold"/>
              <w:rPr>
                <w:rFonts w:cs="Arial"/>
              </w:rPr>
            </w:pPr>
            <w:r w:rsidRPr="00DB341C">
              <w:rPr>
                <w:rFonts w:cs="Arial"/>
              </w:rPr>
              <w:t>Synchronous Electricity Storage Module</w:t>
            </w:r>
          </w:p>
        </w:tc>
        <w:tc>
          <w:tcPr>
            <w:tcW w:w="6634" w:type="dxa"/>
            <w:gridSpan w:val="2"/>
          </w:tcPr>
          <w:p w14:paraId="397D4FAB"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B508E9" w:rsidRPr="007E0B31" w14:paraId="52481EFC" w14:textId="77777777" w:rsidTr="00430791">
        <w:trPr>
          <w:cantSplit/>
        </w:trPr>
        <w:tc>
          <w:tcPr>
            <w:tcW w:w="2884" w:type="dxa"/>
          </w:tcPr>
          <w:p w14:paraId="4353C802" w14:textId="77777777" w:rsidR="00B508E9" w:rsidRPr="007E0B31" w:rsidRDefault="00B508E9" w:rsidP="00B508E9">
            <w:pPr>
              <w:pStyle w:val="Arial11Bold"/>
              <w:rPr>
                <w:rFonts w:cs="Arial"/>
              </w:rPr>
            </w:pPr>
            <w:r w:rsidRPr="00DB341C">
              <w:rPr>
                <w:rFonts w:cs="Arial"/>
              </w:rPr>
              <w:t>Synchronous Electricity Storage Unit</w:t>
            </w:r>
          </w:p>
        </w:tc>
        <w:tc>
          <w:tcPr>
            <w:tcW w:w="6634" w:type="dxa"/>
            <w:gridSpan w:val="2"/>
          </w:tcPr>
          <w:p w14:paraId="002CD085"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B508E9" w:rsidRPr="007E0B31" w14:paraId="07EE0535" w14:textId="77777777" w:rsidTr="00430791">
        <w:trPr>
          <w:cantSplit/>
        </w:trPr>
        <w:tc>
          <w:tcPr>
            <w:tcW w:w="2884" w:type="dxa"/>
          </w:tcPr>
          <w:p w14:paraId="5937CE21" w14:textId="77777777" w:rsidR="00B508E9" w:rsidRPr="007E0B31" w:rsidRDefault="00B508E9" w:rsidP="00B508E9">
            <w:pPr>
              <w:pStyle w:val="Arial11Bold"/>
              <w:rPr>
                <w:rFonts w:cs="Arial"/>
              </w:rPr>
            </w:pPr>
            <w:r w:rsidRPr="007E0B31">
              <w:rPr>
                <w:rFonts w:cs="Arial"/>
              </w:rPr>
              <w:t>Synchronising Generation</w:t>
            </w:r>
          </w:p>
        </w:tc>
        <w:tc>
          <w:tcPr>
            <w:tcW w:w="6634" w:type="dxa"/>
            <w:gridSpan w:val="2"/>
          </w:tcPr>
          <w:p w14:paraId="4CEBAA38" w14:textId="77777777" w:rsidR="00B508E9" w:rsidRPr="007E0B31" w:rsidRDefault="00B508E9" w:rsidP="00B508E9">
            <w:pPr>
              <w:pStyle w:val="TableArial11"/>
              <w:rPr>
                <w:rFonts w:cs="Arial"/>
              </w:rPr>
            </w:pPr>
            <w:r w:rsidRPr="007E0B31">
              <w:rPr>
                <w:rFonts w:cs="Arial"/>
              </w:rPr>
              <w:t>The amount of MW (in whole MW) produced at the moment of synchronising.</w:t>
            </w:r>
          </w:p>
        </w:tc>
      </w:tr>
      <w:tr w:rsidR="00B508E9" w:rsidRPr="007E0B31" w14:paraId="25ADF21B" w14:textId="77777777" w:rsidTr="00430791">
        <w:trPr>
          <w:cantSplit/>
        </w:trPr>
        <w:tc>
          <w:tcPr>
            <w:tcW w:w="2884" w:type="dxa"/>
          </w:tcPr>
          <w:p w14:paraId="514A7415" w14:textId="77777777" w:rsidR="00B508E9" w:rsidRPr="007E0B31" w:rsidRDefault="00B508E9" w:rsidP="00B508E9">
            <w:pPr>
              <w:pStyle w:val="Arial11Bold"/>
              <w:rPr>
                <w:rFonts w:cs="Arial"/>
              </w:rPr>
            </w:pPr>
            <w:r w:rsidRPr="007E0B31">
              <w:rPr>
                <w:rFonts w:cs="Arial"/>
              </w:rPr>
              <w:t>Synchronising Group</w:t>
            </w:r>
          </w:p>
        </w:tc>
        <w:tc>
          <w:tcPr>
            <w:tcW w:w="6634" w:type="dxa"/>
            <w:gridSpan w:val="2"/>
          </w:tcPr>
          <w:p w14:paraId="30541B74" w14:textId="77777777" w:rsidR="00B508E9" w:rsidRPr="007E0B31" w:rsidRDefault="00B508E9" w:rsidP="00B508E9">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B508E9" w:rsidRPr="007E0B31" w14:paraId="15108730" w14:textId="77777777" w:rsidTr="00430791">
        <w:trPr>
          <w:cantSplit/>
        </w:trPr>
        <w:tc>
          <w:tcPr>
            <w:tcW w:w="2884" w:type="dxa"/>
          </w:tcPr>
          <w:p w14:paraId="1D2DBBCB" w14:textId="77777777" w:rsidR="00B508E9" w:rsidRPr="007E0B31" w:rsidRDefault="00B508E9" w:rsidP="00B508E9">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B508E9" w:rsidRPr="007E0B31" w:rsidRDefault="00B508E9" w:rsidP="00B508E9">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B508E9" w:rsidRPr="007E0B31" w14:paraId="5C3BD77A" w14:textId="77777777" w:rsidTr="00430791">
        <w:trPr>
          <w:cantSplit/>
        </w:trPr>
        <w:tc>
          <w:tcPr>
            <w:tcW w:w="2884" w:type="dxa"/>
          </w:tcPr>
          <w:p w14:paraId="361EF41C" w14:textId="77777777" w:rsidR="00B508E9" w:rsidRPr="007E0B31" w:rsidRDefault="00B508E9" w:rsidP="00B508E9">
            <w:pPr>
              <w:pStyle w:val="Arial11Bold"/>
              <w:rPr>
                <w:rFonts w:cs="Arial"/>
              </w:rPr>
            </w:pPr>
            <w:r w:rsidRPr="007E0B31">
              <w:rPr>
                <w:rFonts w:cs="Arial"/>
              </w:rPr>
              <w:t>Synchronous Compensation</w:t>
            </w:r>
          </w:p>
        </w:tc>
        <w:tc>
          <w:tcPr>
            <w:tcW w:w="6634" w:type="dxa"/>
            <w:gridSpan w:val="2"/>
          </w:tcPr>
          <w:p w14:paraId="5C87AE70" w14:textId="77777777" w:rsidR="00B508E9" w:rsidRPr="007E0B31" w:rsidRDefault="00B508E9" w:rsidP="00B508E9">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B508E9" w:rsidRPr="007E0B31" w14:paraId="09E76574" w14:textId="77777777" w:rsidTr="00430791">
        <w:trPr>
          <w:cantSplit/>
        </w:trPr>
        <w:tc>
          <w:tcPr>
            <w:tcW w:w="2884" w:type="dxa"/>
          </w:tcPr>
          <w:p w14:paraId="7AD1E9C5" w14:textId="20EE06FA" w:rsidR="00B508E9" w:rsidRPr="007E0B31" w:rsidRDefault="00B508E9" w:rsidP="00B508E9">
            <w:pPr>
              <w:pStyle w:val="Arial11Bold"/>
              <w:rPr>
                <w:rFonts w:cs="Arial"/>
              </w:rPr>
            </w:pPr>
            <w:r>
              <w:t>Synchronous Compensation Equipment</w:t>
            </w:r>
          </w:p>
        </w:tc>
        <w:tc>
          <w:tcPr>
            <w:tcW w:w="6634" w:type="dxa"/>
            <w:gridSpan w:val="2"/>
          </w:tcPr>
          <w:p w14:paraId="6202363B" w14:textId="06D11D6B" w:rsidR="00B508E9" w:rsidRPr="007E0B31" w:rsidRDefault="00B508E9" w:rsidP="00B508E9">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B508E9" w:rsidRPr="007E0B31" w14:paraId="44891D1E" w14:textId="77777777" w:rsidTr="00430791">
        <w:trPr>
          <w:cantSplit/>
        </w:trPr>
        <w:tc>
          <w:tcPr>
            <w:tcW w:w="2884" w:type="dxa"/>
          </w:tcPr>
          <w:p w14:paraId="2C8F33FD" w14:textId="6717B83A" w:rsidR="00B508E9" w:rsidRPr="007E0B31" w:rsidRDefault="00B508E9" w:rsidP="00B508E9">
            <w:pPr>
              <w:pStyle w:val="Arial11Bold"/>
              <w:rPr>
                <w:rFonts w:cs="Arial"/>
              </w:rPr>
            </w:pPr>
            <w:r>
              <w:t>Synchronous Electricity Storage Module</w:t>
            </w:r>
          </w:p>
        </w:tc>
        <w:tc>
          <w:tcPr>
            <w:tcW w:w="6634" w:type="dxa"/>
            <w:gridSpan w:val="2"/>
          </w:tcPr>
          <w:p w14:paraId="0CCA3613" w14:textId="3A085331" w:rsidR="00B508E9" w:rsidRPr="007E0B31" w:rsidRDefault="00B508E9" w:rsidP="00B508E9">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B508E9" w:rsidRPr="007E0B31" w14:paraId="2D43A999" w14:textId="77777777" w:rsidTr="00430791">
        <w:trPr>
          <w:cantSplit/>
        </w:trPr>
        <w:tc>
          <w:tcPr>
            <w:tcW w:w="2884" w:type="dxa"/>
          </w:tcPr>
          <w:p w14:paraId="4F1100D1" w14:textId="1B9A5EDA" w:rsidR="00B508E9" w:rsidRPr="007E0B31" w:rsidRDefault="00B508E9" w:rsidP="00B508E9">
            <w:pPr>
              <w:pStyle w:val="Arial11Bold"/>
              <w:rPr>
                <w:rFonts w:cs="Arial"/>
              </w:rPr>
            </w:pPr>
            <w:r>
              <w:lastRenderedPageBreak/>
              <w:t>Synchronous Electricity Storage Unit</w:t>
            </w:r>
          </w:p>
        </w:tc>
        <w:tc>
          <w:tcPr>
            <w:tcW w:w="6634" w:type="dxa"/>
            <w:gridSpan w:val="2"/>
          </w:tcPr>
          <w:p w14:paraId="5A5941F1" w14:textId="7A431EFA" w:rsidR="00B508E9" w:rsidRPr="007E0B31" w:rsidRDefault="00B508E9" w:rsidP="00B508E9">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B508E9" w:rsidRPr="007E0B31" w14:paraId="7B664425" w14:textId="77777777" w:rsidTr="00430791">
        <w:trPr>
          <w:cantSplit/>
        </w:trPr>
        <w:tc>
          <w:tcPr>
            <w:tcW w:w="2884" w:type="dxa"/>
          </w:tcPr>
          <w:p w14:paraId="29B76C12" w14:textId="61773681" w:rsidR="00B508E9" w:rsidRPr="007E0B31" w:rsidRDefault="00B508E9" w:rsidP="00B508E9">
            <w:pPr>
              <w:pStyle w:val="Arial11Bold"/>
              <w:rPr>
                <w:rFonts w:cs="Arial"/>
              </w:rPr>
            </w:pPr>
            <w:r>
              <w:t>Synchronous Flywheel</w:t>
            </w:r>
          </w:p>
        </w:tc>
        <w:tc>
          <w:tcPr>
            <w:tcW w:w="6634" w:type="dxa"/>
            <w:gridSpan w:val="2"/>
          </w:tcPr>
          <w:p w14:paraId="7CB9B51E" w14:textId="65FF6627" w:rsidR="00B508E9" w:rsidRPr="007E0B31" w:rsidRDefault="00B508E9" w:rsidP="00B508E9">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B508E9" w:rsidRPr="007E0B31" w14:paraId="019A8B7A" w14:textId="77777777" w:rsidTr="00430791">
        <w:trPr>
          <w:cantSplit/>
        </w:trPr>
        <w:tc>
          <w:tcPr>
            <w:tcW w:w="2884" w:type="dxa"/>
          </w:tcPr>
          <w:p w14:paraId="7EC64686" w14:textId="77777777" w:rsidR="00B508E9" w:rsidRPr="007E0B31" w:rsidRDefault="00B508E9" w:rsidP="00B508E9">
            <w:pPr>
              <w:pStyle w:val="Arial11Bold"/>
              <w:rPr>
                <w:rFonts w:cs="Arial"/>
              </w:rPr>
            </w:pPr>
            <w:r w:rsidRPr="007E0B31">
              <w:rPr>
                <w:rFonts w:cs="Arial"/>
              </w:rPr>
              <w:t>Synchronous Generating Unit</w:t>
            </w:r>
          </w:p>
        </w:tc>
        <w:tc>
          <w:tcPr>
            <w:tcW w:w="6634" w:type="dxa"/>
            <w:gridSpan w:val="2"/>
          </w:tcPr>
          <w:p w14:paraId="178C6F67" w14:textId="77777777" w:rsidR="00B508E9" w:rsidRPr="007E0B31" w:rsidRDefault="00B508E9" w:rsidP="00B508E9">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B508E9" w:rsidRPr="007E0B31" w14:paraId="27E5B6F9" w14:textId="77777777" w:rsidTr="00430791">
        <w:trPr>
          <w:cantSplit/>
        </w:trPr>
        <w:tc>
          <w:tcPr>
            <w:tcW w:w="2884" w:type="dxa"/>
          </w:tcPr>
          <w:p w14:paraId="20E57E9F" w14:textId="77777777" w:rsidR="00B508E9" w:rsidRPr="007E0B31" w:rsidRDefault="00B508E9" w:rsidP="00B508E9">
            <w:pPr>
              <w:pStyle w:val="Arial11Bold"/>
              <w:rPr>
                <w:rFonts w:cs="Arial"/>
              </w:rPr>
            </w:pPr>
            <w:r w:rsidRPr="007E0B31">
              <w:rPr>
                <w:rFonts w:cs="Arial"/>
              </w:rPr>
              <w:t>Synchronous Generating Unit Performance Chart</w:t>
            </w:r>
          </w:p>
        </w:tc>
        <w:tc>
          <w:tcPr>
            <w:tcW w:w="6634" w:type="dxa"/>
            <w:gridSpan w:val="2"/>
          </w:tcPr>
          <w:p w14:paraId="1F374F30" w14:textId="4EB5627D" w:rsidR="00B508E9" w:rsidRPr="007E0B31" w:rsidRDefault="00B508E9" w:rsidP="00B508E9">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B508E9" w:rsidRPr="007E0B31" w14:paraId="4145DF38" w14:textId="77777777" w:rsidTr="00430791">
        <w:trPr>
          <w:cantSplit/>
        </w:trPr>
        <w:tc>
          <w:tcPr>
            <w:tcW w:w="2884" w:type="dxa"/>
          </w:tcPr>
          <w:p w14:paraId="32A93813"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B508E9" w:rsidRPr="007E0B31" w:rsidRDefault="00B508E9" w:rsidP="00B508E9">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B508E9" w:rsidRPr="007E0B31" w14:paraId="4A56AE2F" w14:textId="77777777" w:rsidTr="00430791">
        <w:trPr>
          <w:cantSplit/>
        </w:trPr>
        <w:tc>
          <w:tcPr>
            <w:tcW w:w="2884" w:type="dxa"/>
          </w:tcPr>
          <w:p w14:paraId="30913130"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B508E9" w:rsidRPr="007E0B31" w14:paraId="580C9961" w14:textId="77777777" w:rsidTr="00430791">
        <w:trPr>
          <w:cantSplit/>
        </w:trPr>
        <w:tc>
          <w:tcPr>
            <w:tcW w:w="2884" w:type="dxa"/>
          </w:tcPr>
          <w:p w14:paraId="7A652147"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B508E9" w:rsidRPr="007E0B31" w14:paraId="2F063EF7" w14:textId="77777777" w:rsidTr="00430791">
        <w:trPr>
          <w:cantSplit/>
        </w:trPr>
        <w:tc>
          <w:tcPr>
            <w:tcW w:w="2884" w:type="dxa"/>
          </w:tcPr>
          <w:p w14:paraId="76651346"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B508E9" w:rsidRPr="007E0B31" w14:paraId="7CE97EC2" w14:textId="77777777" w:rsidTr="00430791">
        <w:trPr>
          <w:cantSplit/>
        </w:trPr>
        <w:tc>
          <w:tcPr>
            <w:tcW w:w="2884" w:type="dxa"/>
          </w:tcPr>
          <w:p w14:paraId="1DAA4D78" w14:textId="77777777" w:rsidR="00B508E9" w:rsidRPr="007E0B31" w:rsidRDefault="00B508E9" w:rsidP="00B508E9">
            <w:pPr>
              <w:pStyle w:val="Arial11Bold"/>
              <w:rPr>
                <w:rFonts w:cs="Arial"/>
              </w:rPr>
            </w:pPr>
            <w:r w:rsidRPr="007E0B31">
              <w:rPr>
                <w:rFonts w:cs="Arial"/>
              </w:rPr>
              <w:t>Synchronous Speed</w:t>
            </w:r>
          </w:p>
        </w:tc>
        <w:tc>
          <w:tcPr>
            <w:tcW w:w="6634" w:type="dxa"/>
            <w:gridSpan w:val="2"/>
          </w:tcPr>
          <w:p w14:paraId="296AAFDD" w14:textId="77777777" w:rsidR="00B508E9" w:rsidRPr="007E0B31" w:rsidRDefault="00B508E9" w:rsidP="00B508E9">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B508E9" w:rsidRPr="007E0B31" w14:paraId="46A121A4" w14:textId="77777777" w:rsidTr="00430791">
        <w:trPr>
          <w:cantSplit/>
        </w:trPr>
        <w:tc>
          <w:tcPr>
            <w:tcW w:w="2884" w:type="dxa"/>
          </w:tcPr>
          <w:p w14:paraId="24B0D1A3" w14:textId="77777777" w:rsidR="00B508E9" w:rsidRPr="007E0B31" w:rsidRDefault="00B508E9" w:rsidP="00B508E9">
            <w:pPr>
              <w:pStyle w:val="Arial11Bold"/>
              <w:rPr>
                <w:rFonts w:cs="Arial"/>
              </w:rPr>
            </w:pPr>
            <w:r w:rsidRPr="007E0B31">
              <w:rPr>
                <w:rFonts w:cs="Arial"/>
              </w:rPr>
              <w:t>System</w:t>
            </w:r>
          </w:p>
        </w:tc>
        <w:tc>
          <w:tcPr>
            <w:tcW w:w="6634" w:type="dxa"/>
            <w:gridSpan w:val="2"/>
          </w:tcPr>
          <w:p w14:paraId="2E67291E" w14:textId="77777777" w:rsidR="00B508E9" w:rsidRPr="007E0B31" w:rsidRDefault="00B508E9" w:rsidP="00B508E9">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B508E9" w:rsidRPr="007E0B31" w14:paraId="198C9C42" w14:textId="77777777" w:rsidTr="00430791">
        <w:trPr>
          <w:cantSplit/>
        </w:trPr>
        <w:tc>
          <w:tcPr>
            <w:tcW w:w="2884" w:type="dxa"/>
          </w:tcPr>
          <w:p w14:paraId="2E945DD5" w14:textId="77777777" w:rsidR="00B508E9" w:rsidRPr="007E0B31" w:rsidRDefault="00B508E9" w:rsidP="00B508E9">
            <w:pPr>
              <w:pStyle w:val="Arial11Bold"/>
              <w:rPr>
                <w:rFonts w:cs="Arial"/>
              </w:rPr>
            </w:pPr>
            <w:r w:rsidRPr="007E0B31">
              <w:rPr>
                <w:rFonts w:cs="Arial"/>
              </w:rPr>
              <w:t>System Ancillary Services</w:t>
            </w:r>
          </w:p>
        </w:tc>
        <w:tc>
          <w:tcPr>
            <w:tcW w:w="6634" w:type="dxa"/>
            <w:gridSpan w:val="2"/>
          </w:tcPr>
          <w:p w14:paraId="0CE07246" w14:textId="77777777" w:rsidR="00B508E9" w:rsidRPr="007E0B31" w:rsidRDefault="00B508E9" w:rsidP="00B508E9">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B508E9" w:rsidRPr="007E0B31" w14:paraId="778725C7" w14:textId="77777777" w:rsidTr="00430791">
        <w:trPr>
          <w:cantSplit/>
        </w:trPr>
        <w:tc>
          <w:tcPr>
            <w:tcW w:w="2884" w:type="dxa"/>
          </w:tcPr>
          <w:p w14:paraId="425345A0" w14:textId="77777777" w:rsidR="00B508E9" w:rsidRPr="007E0B31" w:rsidRDefault="00B508E9" w:rsidP="00B508E9">
            <w:pPr>
              <w:pStyle w:val="Arial11Bold"/>
              <w:rPr>
                <w:rFonts w:cs="Arial"/>
              </w:rPr>
            </w:pPr>
            <w:r w:rsidRPr="007E0B31">
              <w:rPr>
                <w:rFonts w:cs="Arial"/>
              </w:rPr>
              <w:t>System Constraint</w:t>
            </w:r>
          </w:p>
        </w:tc>
        <w:tc>
          <w:tcPr>
            <w:tcW w:w="6634" w:type="dxa"/>
            <w:gridSpan w:val="2"/>
          </w:tcPr>
          <w:p w14:paraId="0FA2E711" w14:textId="77777777" w:rsidR="00B508E9" w:rsidRPr="007E0B31" w:rsidRDefault="00B508E9" w:rsidP="00B508E9">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B508E9" w:rsidRPr="007E0B31" w14:paraId="6A6B0B8D" w14:textId="77777777" w:rsidTr="00430791">
        <w:trPr>
          <w:cantSplit/>
        </w:trPr>
        <w:tc>
          <w:tcPr>
            <w:tcW w:w="2884" w:type="dxa"/>
          </w:tcPr>
          <w:p w14:paraId="16C142C0" w14:textId="77777777" w:rsidR="00B508E9" w:rsidRPr="007E0B31" w:rsidRDefault="00B508E9" w:rsidP="00B508E9">
            <w:pPr>
              <w:pStyle w:val="Arial11Bold"/>
              <w:rPr>
                <w:rFonts w:cs="Arial"/>
              </w:rPr>
            </w:pPr>
            <w:r w:rsidRPr="007E0B31">
              <w:rPr>
                <w:rFonts w:cs="Arial"/>
              </w:rPr>
              <w:t>System Constrained Capacity</w:t>
            </w:r>
          </w:p>
        </w:tc>
        <w:tc>
          <w:tcPr>
            <w:tcW w:w="6634" w:type="dxa"/>
            <w:gridSpan w:val="2"/>
          </w:tcPr>
          <w:p w14:paraId="0F2A722E" w14:textId="77777777" w:rsidR="00B508E9" w:rsidRPr="007E0B31" w:rsidRDefault="00B508E9" w:rsidP="00B508E9">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B508E9" w:rsidRPr="007E0B31" w14:paraId="2DCCEFE3" w14:textId="77777777" w:rsidTr="00430791">
        <w:trPr>
          <w:cantSplit/>
        </w:trPr>
        <w:tc>
          <w:tcPr>
            <w:tcW w:w="2884" w:type="dxa"/>
          </w:tcPr>
          <w:p w14:paraId="27A70CF2" w14:textId="77777777" w:rsidR="00B508E9" w:rsidRPr="007E0B31" w:rsidRDefault="00B508E9" w:rsidP="00B508E9">
            <w:pPr>
              <w:pStyle w:val="Arial11Bold"/>
              <w:rPr>
                <w:rFonts w:cs="Arial"/>
              </w:rPr>
            </w:pPr>
            <w:r w:rsidRPr="007E0B31">
              <w:rPr>
                <w:rFonts w:cs="Arial"/>
              </w:rPr>
              <w:t>System Constraint Group</w:t>
            </w:r>
          </w:p>
        </w:tc>
        <w:tc>
          <w:tcPr>
            <w:tcW w:w="6634" w:type="dxa"/>
            <w:gridSpan w:val="2"/>
          </w:tcPr>
          <w:p w14:paraId="4EA868E5" w14:textId="77777777" w:rsidR="00B508E9" w:rsidRPr="007E0B31" w:rsidRDefault="00B508E9" w:rsidP="00B508E9">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B508E9" w:rsidRPr="007E0B31" w14:paraId="6A7E13AA" w14:textId="77777777" w:rsidTr="00430791">
        <w:trPr>
          <w:cantSplit/>
        </w:trPr>
        <w:tc>
          <w:tcPr>
            <w:tcW w:w="2884" w:type="dxa"/>
          </w:tcPr>
          <w:p w14:paraId="58BAEEED" w14:textId="182D3352" w:rsidR="00B508E9" w:rsidRPr="007E0B31" w:rsidRDefault="00B508E9" w:rsidP="00B508E9">
            <w:pPr>
              <w:pStyle w:val="Arial11Bold"/>
              <w:rPr>
                <w:rFonts w:cs="Arial"/>
              </w:rPr>
            </w:pPr>
            <w:r w:rsidRPr="00636020">
              <w:rPr>
                <w:bCs/>
              </w:rPr>
              <w:lastRenderedPageBreak/>
              <w:t>System Defence Plan</w:t>
            </w:r>
          </w:p>
        </w:tc>
        <w:tc>
          <w:tcPr>
            <w:tcW w:w="6634" w:type="dxa"/>
            <w:gridSpan w:val="2"/>
          </w:tcPr>
          <w:p w14:paraId="166CE446" w14:textId="74BDBFD6"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B508E9" w:rsidRPr="007E0B31" w14:paraId="4B0C4096" w14:textId="77777777" w:rsidTr="00430791">
        <w:trPr>
          <w:cantSplit/>
        </w:trPr>
        <w:tc>
          <w:tcPr>
            <w:tcW w:w="2884" w:type="dxa"/>
          </w:tcPr>
          <w:p w14:paraId="2A1B9103" w14:textId="77777777" w:rsidR="00B508E9" w:rsidRPr="007E0B31" w:rsidRDefault="00B508E9" w:rsidP="00B508E9">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B508E9" w:rsidRPr="007E0B31" w:rsidRDefault="00B508E9" w:rsidP="00B508E9">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B508E9" w:rsidRPr="007E0B31" w:rsidRDefault="00B508E9" w:rsidP="00B508E9">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B508E9" w:rsidRPr="007E0B31" w:rsidRDefault="00B508E9" w:rsidP="00B508E9">
            <w:pPr>
              <w:pStyle w:val="TableArial11"/>
              <w:rPr>
                <w:rFonts w:cs="Arial"/>
              </w:rPr>
            </w:pPr>
            <w:r w:rsidRPr="007E0B31">
              <w:rPr>
                <w:rFonts w:cs="Arial"/>
              </w:rPr>
              <w:t>Where:</w:t>
            </w:r>
          </w:p>
          <w:p w14:paraId="1D419929" w14:textId="77777777" w:rsidR="00B508E9" w:rsidRPr="007E0B31" w:rsidRDefault="00B508E9" w:rsidP="00B508E9">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B508E9" w:rsidRPr="007E0B31" w:rsidRDefault="00B508E9" w:rsidP="00B508E9">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B508E9" w:rsidRPr="007E0B31" w14:paraId="4B14F526" w14:textId="77777777" w:rsidTr="00430791">
        <w:trPr>
          <w:cantSplit/>
          <w:trHeight w:val="552"/>
        </w:trPr>
        <w:tc>
          <w:tcPr>
            <w:tcW w:w="2884" w:type="dxa"/>
          </w:tcPr>
          <w:p w14:paraId="3549E3D2" w14:textId="77777777" w:rsidR="00B508E9" w:rsidRPr="001231D8" w:rsidRDefault="00B508E9" w:rsidP="00B508E9">
            <w:pPr>
              <w:rPr>
                <w:b/>
                <w:bCs/>
              </w:rPr>
            </w:pPr>
            <w:r w:rsidRPr="001231D8">
              <w:rPr>
                <w:b/>
                <w:bCs/>
              </w:rPr>
              <w:t>System Incidents Report</w:t>
            </w:r>
          </w:p>
        </w:tc>
        <w:tc>
          <w:tcPr>
            <w:tcW w:w="6634" w:type="dxa"/>
            <w:gridSpan w:val="2"/>
          </w:tcPr>
          <w:p w14:paraId="6EB5AF5A" w14:textId="77777777" w:rsidR="00B508E9" w:rsidRPr="001231D8" w:rsidRDefault="00B508E9" w:rsidP="00B508E9">
            <w:r w:rsidRPr="001231D8">
              <w:t xml:space="preserve">A report submitted to the GCRP on a monthly basis, containing, but not limited to, a list of </w:t>
            </w:r>
            <w:r w:rsidRPr="001231D8">
              <w:rPr>
                <w:b/>
                <w:bCs/>
              </w:rPr>
              <w:t>Significant Events</w:t>
            </w:r>
            <w:r w:rsidRPr="001231D8">
              <w:t>, as detailed in OC3.4.1.</w:t>
            </w:r>
          </w:p>
        </w:tc>
      </w:tr>
      <w:tr w:rsidR="00B508E9" w:rsidRPr="007E0B31" w14:paraId="64E976F1" w14:textId="77777777" w:rsidTr="00430791">
        <w:trPr>
          <w:cantSplit/>
        </w:trPr>
        <w:tc>
          <w:tcPr>
            <w:tcW w:w="2884" w:type="dxa"/>
          </w:tcPr>
          <w:p w14:paraId="3016A7F7" w14:textId="77777777" w:rsidR="00B508E9" w:rsidRPr="007E0B31" w:rsidRDefault="00B508E9" w:rsidP="00B508E9">
            <w:pPr>
              <w:pStyle w:val="Arial11Bold"/>
              <w:rPr>
                <w:rFonts w:cs="Arial"/>
              </w:rPr>
            </w:pPr>
            <w:r w:rsidRPr="007E0B31">
              <w:rPr>
                <w:rFonts w:cs="Arial"/>
              </w:rPr>
              <w:t>System Margin</w:t>
            </w:r>
          </w:p>
        </w:tc>
        <w:tc>
          <w:tcPr>
            <w:tcW w:w="6634" w:type="dxa"/>
            <w:gridSpan w:val="2"/>
          </w:tcPr>
          <w:p w14:paraId="703670AA" w14:textId="77777777" w:rsidR="00B508E9" w:rsidRPr="007E0B31" w:rsidRDefault="00B508E9" w:rsidP="00B508E9">
            <w:pPr>
              <w:pStyle w:val="TableArial11"/>
              <w:rPr>
                <w:rFonts w:cs="Arial"/>
              </w:rPr>
            </w:pPr>
            <w:r w:rsidRPr="007E0B31">
              <w:rPr>
                <w:rFonts w:cs="Arial"/>
              </w:rPr>
              <w:t xml:space="preserve">The margin in any period between </w:t>
            </w:r>
          </w:p>
          <w:p w14:paraId="738D23F7"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B508E9" w:rsidRPr="007E0B31" w:rsidRDefault="00B508E9" w:rsidP="00B508E9">
            <w:pPr>
              <w:pStyle w:val="TableArial11"/>
              <w:rPr>
                <w:rFonts w:cs="Arial"/>
                <w:b/>
              </w:rPr>
            </w:pPr>
            <w:r w:rsidRPr="007E0B31">
              <w:rPr>
                <w:rFonts w:cs="Arial"/>
              </w:rPr>
              <w:t>for that period.</w:t>
            </w:r>
          </w:p>
        </w:tc>
      </w:tr>
      <w:tr w:rsidR="00B508E9" w:rsidRPr="007E0B31" w14:paraId="3099E31F" w14:textId="77777777" w:rsidTr="00430791">
        <w:trPr>
          <w:cantSplit/>
        </w:trPr>
        <w:tc>
          <w:tcPr>
            <w:tcW w:w="2884" w:type="dxa"/>
          </w:tcPr>
          <w:p w14:paraId="6B84F741" w14:textId="77777777" w:rsidR="00B508E9" w:rsidRPr="007E0B31" w:rsidRDefault="00B508E9" w:rsidP="00B508E9">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B508E9" w:rsidRPr="007E0B31" w:rsidRDefault="00B508E9" w:rsidP="00B508E9">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B508E9" w:rsidRPr="007E0B31" w14:paraId="3D29B4B3" w14:textId="77777777" w:rsidTr="00430791">
        <w:trPr>
          <w:cantSplit/>
        </w:trPr>
        <w:tc>
          <w:tcPr>
            <w:tcW w:w="2884" w:type="dxa"/>
          </w:tcPr>
          <w:p w14:paraId="1AAAE1F3" w14:textId="77777777" w:rsidR="00B508E9" w:rsidRPr="007E0B31" w:rsidRDefault="00B508E9" w:rsidP="00B508E9">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55A235B6" w:rsidR="00B508E9" w:rsidRPr="007E0B31" w:rsidRDefault="00B508E9" w:rsidP="00B508E9">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B508E9" w:rsidRPr="007E0B31" w14:paraId="2E61AADE" w14:textId="77777777" w:rsidTr="00430791">
        <w:trPr>
          <w:cantSplit/>
        </w:trPr>
        <w:tc>
          <w:tcPr>
            <w:tcW w:w="2884" w:type="dxa"/>
          </w:tcPr>
          <w:p w14:paraId="7FAE100E" w14:textId="5C92C90A" w:rsidR="00B508E9" w:rsidRPr="00636020" w:rsidRDefault="00B508E9" w:rsidP="00B508E9">
            <w:pPr>
              <w:pStyle w:val="Arial11Bold"/>
              <w:rPr>
                <w:bCs/>
              </w:rPr>
            </w:pPr>
            <w:r>
              <w:rPr>
                <w:rFonts w:cs="Arial"/>
              </w:rPr>
              <w:t>System Restoration</w:t>
            </w:r>
          </w:p>
        </w:tc>
        <w:tc>
          <w:tcPr>
            <w:tcW w:w="6634" w:type="dxa"/>
            <w:gridSpan w:val="2"/>
          </w:tcPr>
          <w:p w14:paraId="53AAEE62" w14:textId="15529814" w:rsidR="00B508E9" w:rsidRPr="00E00BC7" w:rsidRDefault="00B508E9" w:rsidP="00B508E9">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B508E9" w:rsidRPr="007E0B31" w14:paraId="2CF3A043" w14:textId="77777777" w:rsidTr="00430791">
        <w:trPr>
          <w:cantSplit/>
        </w:trPr>
        <w:tc>
          <w:tcPr>
            <w:tcW w:w="2884" w:type="dxa"/>
          </w:tcPr>
          <w:p w14:paraId="0120BCB8" w14:textId="3A83B8E2" w:rsidR="00B508E9" w:rsidRDefault="00B508E9" w:rsidP="00B508E9">
            <w:pPr>
              <w:pStyle w:val="Arial11Bold"/>
              <w:rPr>
                <w:rFonts w:cs="Arial"/>
              </w:rPr>
            </w:pPr>
            <w:r>
              <w:rPr>
                <w:rFonts w:cs="Arial"/>
              </w:rPr>
              <w:t>System Restoration Region</w:t>
            </w:r>
          </w:p>
        </w:tc>
        <w:tc>
          <w:tcPr>
            <w:tcW w:w="6634" w:type="dxa"/>
            <w:gridSpan w:val="2"/>
          </w:tcPr>
          <w:p w14:paraId="5FF483DB" w14:textId="1B238D87" w:rsidR="00B508E9" w:rsidRPr="007E0B31" w:rsidRDefault="00B508E9" w:rsidP="00B508E9">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B508E9" w:rsidRPr="007E0B31" w14:paraId="3847C81E" w14:textId="77777777" w:rsidTr="00430791">
        <w:trPr>
          <w:cantSplit/>
        </w:trPr>
        <w:tc>
          <w:tcPr>
            <w:tcW w:w="2884" w:type="dxa"/>
          </w:tcPr>
          <w:p w14:paraId="7FC4DAB5" w14:textId="7005E6F4" w:rsidR="00B508E9" w:rsidRPr="007E0B31" w:rsidRDefault="00B508E9" w:rsidP="00B508E9">
            <w:pPr>
              <w:pStyle w:val="Arial11Bold"/>
              <w:rPr>
                <w:rFonts w:cs="Arial"/>
              </w:rPr>
            </w:pPr>
            <w:r w:rsidRPr="00636020">
              <w:rPr>
                <w:bCs/>
              </w:rPr>
              <w:t>System Restoration Plan</w:t>
            </w:r>
          </w:p>
        </w:tc>
        <w:tc>
          <w:tcPr>
            <w:tcW w:w="6634" w:type="dxa"/>
            <w:gridSpan w:val="2"/>
          </w:tcPr>
          <w:p w14:paraId="3E074751" w14:textId="4AF36860"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B508E9" w:rsidRPr="007E0B31" w14:paraId="6694953E" w14:textId="77777777" w:rsidTr="00430791">
        <w:trPr>
          <w:cantSplit/>
        </w:trPr>
        <w:tc>
          <w:tcPr>
            <w:tcW w:w="2884" w:type="dxa"/>
          </w:tcPr>
          <w:p w14:paraId="04061391" w14:textId="77777777" w:rsidR="00B508E9" w:rsidRPr="007E0B31" w:rsidRDefault="00B508E9" w:rsidP="00B508E9">
            <w:pPr>
              <w:pStyle w:val="Arial11Bold"/>
              <w:rPr>
                <w:rFonts w:cs="Arial"/>
              </w:rPr>
            </w:pPr>
            <w:r w:rsidRPr="007E0B31">
              <w:rPr>
                <w:rFonts w:cs="Arial"/>
              </w:rPr>
              <w:t>System Telephony</w:t>
            </w:r>
          </w:p>
        </w:tc>
        <w:tc>
          <w:tcPr>
            <w:tcW w:w="6634" w:type="dxa"/>
            <w:gridSpan w:val="2"/>
          </w:tcPr>
          <w:p w14:paraId="782961A9" w14:textId="0DAB7FEF" w:rsidR="00B508E9" w:rsidRPr="007E0B31" w:rsidRDefault="00B508E9" w:rsidP="00B508E9">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B508E9" w:rsidRPr="007E0B31" w14:paraId="7CE86D0C" w14:textId="77777777" w:rsidTr="00430791">
        <w:trPr>
          <w:cantSplit/>
        </w:trPr>
        <w:tc>
          <w:tcPr>
            <w:tcW w:w="2884" w:type="dxa"/>
          </w:tcPr>
          <w:p w14:paraId="6D2E474F" w14:textId="77777777" w:rsidR="00B508E9" w:rsidRPr="007E0B31" w:rsidRDefault="00B508E9" w:rsidP="00B508E9">
            <w:pPr>
              <w:pStyle w:val="Arial11Bold"/>
              <w:rPr>
                <w:rFonts w:cs="Arial"/>
              </w:rPr>
            </w:pPr>
            <w:r w:rsidRPr="007E0B31">
              <w:rPr>
                <w:rFonts w:cs="Arial"/>
              </w:rPr>
              <w:t>System Tests</w:t>
            </w:r>
          </w:p>
        </w:tc>
        <w:tc>
          <w:tcPr>
            <w:tcW w:w="6634" w:type="dxa"/>
            <w:gridSpan w:val="2"/>
          </w:tcPr>
          <w:p w14:paraId="23728F19" w14:textId="77777777" w:rsidR="00B508E9" w:rsidRPr="007E0B31" w:rsidRDefault="00B508E9" w:rsidP="00B508E9">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B508E9" w:rsidRPr="007E0B31" w14:paraId="08C1037D" w14:textId="77777777" w:rsidTr="00430791">
        <w:trPr>
          <w:cantSplit/>
        </w:trPr>
        <w:tc>
          <w:tcPr>
            <w:tcW w:w="2884" w:type="dxa"/>
          </w:tcPr>
          <w:p w14:paraId="7BAC63AF" w14:textId="77777777" w:rsidR="00B508E9" w:rsidRPr="007E0B31" w:rsidRDefault="00B508E9" w:rsidP="00B508E9">
            <w:pPr>
              <w:pStyle w:val="Arial11Bold"/>
              <w:rPr>
                <w:rFonts w:cs="Arial"/>
              </w:rPr>
            </w:pPr>
            <w:r w:rsidRPr="007E0B31">
              <w:rPr>
                <w:rFonts w:cs="Arial"/>
              </w:rPr>
              <w:t>System to Demand Intertrip Scheme</w:t>
            </w:r>
          </w:p>
        </w:tc>
        <w:tc>
          <w:tcPr>
            <w:tcW w:w="6634" w:type="dxa"/>
            <w:gridSpan w:val="2"/>
          </w:tcPr>
          <w:p w14:paraId="1F793A5F" w14:textId="77777777" w:rsidR="00B508E9" w:rsidRPr="007E0B31" w:rsidRDefault="00B508E9" w:rsidP="00B508E9">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B508E9" w:rsidRPr="007E0B31" w14:paraId="0CFD31AD" w14:textId="77777777" w:rsidTr="00430791">
        <w:trPr>
          <w:cantSplit/>
        </w:trPr>
        <w:tc>
          <w:tcPr>
            <w:tcW w:w="2884" w:type="dxa"/>
          </w:tcPr>
          <w:p w14:paraId="6FAF95FE" w14:textId="77777777" w:rsidR="00B508E9" w:rsidRPr="007E0B31" w:rsidRDefault="00B508E9" w:rsidP="00B508E9">
            <w:pPr>
              <w:pStyle w:val="Arial11Bold"/>
              <w:rPr>
                <w:rFonts w:cs="Arial"/>
              </w:rPr>
            </w:pPr>
            <w:r w:rsidRPr="007E0B31">
              <w:rPr>
                <w:rFonts w:cs="Arial"/>
              </w:rPr>
              <w:lastRenderedPageBreak/>
              <w:t>System to Generator Operational Intertripping</w:t>
            </w:r>
          </w:p>
        </w:tc>
        <w:tc>
          <w:tcPr>
            <w:tcW w:w="6634" w:type="dxa"/>
            <w:gridSpan w:val="2"/>
          </w:tcPr>
          <w:p w14:paraId="3E1A2B55" w14:textId="61971953" w:rsidR="00B508E9" w:rsidRPr="007E0B31" w:rsidRDefault="00B508E9" w:rsidP="00B508E9">
            <w:pPr>
              <w:pStyle w:val="TableArial11"/>
              <w:rPr>
                <w:rFonts w:cs="Arial"/>
              </w:rPr>
            </w:pPr>
            <w:bookmarkStart w:id="5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7"/>
            <w:r w:rsidRPr="007E0B31">
              <w:rPr>
                <w:rFonts w:cs="Arial"/>
              </w:rPr>
              <w:t>.</w:t>
            </w:r>
          </w:p>
        </w:tc>
      </w:tr>
      <w:tr w:rsidR="00B508E9" w:rsidRPr="007E0B31" w14:paraId="1DA61D3F" w14:textId="77777777" w:rsidTr="00430791">
        <w:trPr>
          <w:cantSplit/>
        </w:trPr>
        <w:tc>
          <w:tcPr>
            <w:tcW w:w="2884" w:type="dxa"/>
          </w:tcPr>
          <w:p w14:paraId="68676C7F" w14:textId="77777777" w:rsidR="00B508E9" w:rsidRPr="007E0B31" w:rsidRDefault="00B508E9" w:rsidP="00B508E9">
            <w:pPr>
              <w:pStyle w:val="Arial11Bold"/>
              <w:rPr>
                <w:rFonts w:cs="Arial"/>
              </w:rPr>
            </w:pPr>
            <w:r w:rsidRPr="007E0B31">
              <w:rPr>
                <w:rFonts w:cs="Arial"/>
              </w:rPr>
              <w:t>System to Generator Operational Intertripping Scheme</w:t>
            </w:r>
          </w:p>
        </w:tc>
        <w:tc>
          <w:tcPr>
            <w:tcW w:w="6634" w:type="dxa"/>
            <w:gridSpan w:val="2"/>
          </w:tcPr>
          <w:p w14:paraId="62BA3C3F" w14:textId="7BBA8F9D" w:rsidR="00B508E9" w:rsidRPr="007E0B31" w:rsidRDefault="00B508E9" w:rsidP="00B508E9">
            <w:pPr>
              <w:pStyle w:val="TableArial11"/>
              <w:rPr>
                <w:rFonts w:cs="Arial"/>
              </w:rPr>
            </w:pPr>
            <w:bookmarkStart w:id="5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8"/>
          </w:p>
        </w:tc>
      </w:tr>
      <w:tr w:rsidR="00B508E9" w:rsidRPr="007E0B31" w14:paraId="5E31ADD9" w14:textId="77777777" w:rsidTr="00430791">
        <w:trPr>
          <w:cantSplit/>
        </w:trPr>
        <w:tc>
          <w:tcPr>
            <w:tcW w:w="2884" w:type="dxa"/>
          </w:tcPr>
          <w:p w14:paraId="0CFAE3A8" w14:textId="77777777" w:rsidR="00B508E9" w:rsidRPr="007E0B31" w:rsidRDefault="00B508E9" w:rsidP="00B508E9">
            <w:pPr>
              <w:pStyle w:val="Arial11Bold"/>
              <w:rPr>
                <w:rFonts w:cs="Arial"/>
              </w:rPr>
            </w:pPr>
            <w:r w:rsidRPr="0068623B">
              <w:rPr>
                <w:rFonts w:cs="Arial"/>
              </w:rPr>
              <w:t>Targe</w:t>
            </w:r>
            <w:r w:rsidRPr="00360F5B">
              <w:rPr>
                <w:rFonts w:cs="Arial"/>
              </w:rPr>
              <w:t>t Frequency</w:t>
            </w:r>
          </w:p>
        </w:tc>
        <w:tc>
          <w:tcPr>
            <w:tcW w:w="6634" w:type="dxa"/>
            <w:gridSpan w:val="2"/>
          </w:tcPr>
          <w:p w14:paraId="0FFC5410" w14:textId="4149A4DC" w:rsidR="00B508E9" w:rsidRPr="007E0B31" w:rsidRDefault="00B508E9" w:rsidP="00B508E9">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B508E9" w:rsidRPr="007E0B31" w14:paraId="33638CB5" w14:textId="77777777" w:rsidTr="00430791">
        <w:trPr>
          <w:cantSplit/>
        </w:trPr>
        <w:tc>
          <w:tcPr>
            <w:tcW w:w="2884" w:type="dxa"/>
          </w:tcPr>
          <w:p w14:paraId="32E734FA" w14:textId="77777777" w:rsidR="00B508E9" w:rsidRPr="007E0B31" w:rsidRDefault="00B508E9" w:rsidP="00B508E9">
            <w:pPr>
              <w:pStyle w:val="Arial11Bold"/>
              <w:rPr>
                <w:rFonts w:cs="Arial"/>
              </w:rPr>
            </w:pPr>
            <w:r w:rsidRPr="007E0B31">
              <w:rPr>
                <w:rFonts w:cs="Arial"/>
              </w:rPr>
              <w:t>Technical Specification</w:t>
            </w:r>
          </w:p>
        </w:tc>
        <w:tc>
          <w:tcPr>
            <w:tcW w:w="6634" w:type="dxa"/>
            <w:gridSpan w:val="2"/>
          </w:tcPr>
          <w:p w14:paraId="6AE817CF" w14:textId="77777777" w:rsidR="00B508E9" w:rsidRPr="007E0B31" w:rsidRDefault="00B508E9" w:rsidP="00B508E9">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B508E9" w:rsidRPr="007E0B31" w14:paraId="4A337598" w14:textId="77777777" w:rsidTr="00430791">
        <w:trPr>
          <w:cantSplit/>
        </w:trPr>
        <w:tc>
          <w:tcPr>
            <w:tcW w:w="2884" w:type="dxa"/>
          </w:tcPr>
          <w:p w14:paraId="39FDCA0F" w14:textId="51FF5C89" w:rsidR="00B508E9" w:rsidRPr="007E0B31" w:rsidRDefault="00B508E9" w:rsidP="00B508E9">
            <w:pPr>
              <w:pStyle w:val="Arial11Bold"/>
              <w:rPr>
                <w:rFonts w:cs="Arial"/>
              </w:rPr>
            </w:pPr>
            <w:r>
              <w:rPr>
                <w:rFonts w:cs="Arial"/>
              </w:rPr>
              <w:t>TERRE</w:t>
            </w:r>
          </w:p>
        </w:tc>
        <w:tc>
          <w:tcPr>
            <w:tcW w:w="6634" w:type="dxa"/>
            <w:gridSpan w:val="2"/>
          </w:tcPr>
          <w:p w14:paraId="583D7EB9" w14:textId="2F95AC51" w:rsidR="00B508E9" w:rsidRPr="007E0B31" w:rsidRDefault="00B508E9" w:rsidP="00B508E9">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B508E9" w:rsidRPr="007E0B31" w14:paraId="5926AD32" w14:textId="77777777" w:rsidTr="00430791">
        <w:trPr>
          <w:cantSplit/>
        </w:trPr>
        <w:tc>
          <w:tcPr>
            <w:tcW w:w="2884" w:type="dxa"/>
          </w:tcPr>
          <w:p w14:paraId="567E2BEF" w14:textId="695F4B81" w:rsidR="00B508E9" w:rsidRDefault="00B508E9" w:rsidP="00B508E9">
            <w:pPr>
              <w:pStyle w:val="Arial11Bold"/>
              <w:rPr>
                <w:rFonts w:cs="Arial"/>
              </w:rPr>
            </w:pPr>
            <w:r w:rsidRPr="0081264E">
              <w:rPr>
                <w:rFonts w:cs="Arial"/>
              </w:rPr>
              <w:t>TERRE Activation Period</w:t>
            </w:r>
          </w:p>
        </w:tc>
        <w:tc>
          <w:tcPr>
            <w:tcW w:w="6634" w:type="dxa"/>
            <w:gridSpan w:val="2"/>
          </w:tcPr>
          <w:p w14:paraId="41684B89" w14:textId="1905B62B" w:rsidR="00B508E9" w:rsidRPr="0081264E" w:rsidRDefault="00B508E9" w:rsidP="00B508E9">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B508E9" w:rsidRPr="007E0B31" w14:paraId="49B52FEC" w14:textId="77777777" w:rsidTr="00430791">
        <w:trPr>
          <w:cantSplit/>
        </w:trPr>
        <w:tc>
          <w:tcPr>
            <w:tcW w:w="2884" w:type="dxa"/>
          </w:tcPr>
          <w:p w14:paraId="1FED211F" w14:textId="533B6423" w:rsidR="00B508E9" w:rsidRPr="0081264E" w:rsidRDefault="00B508E9" w:rsidP="00B508E9">
            <w:pPr>
              <w:pStyle w:val="Arial11Bold"/>
              <w:rPr>
                <w:rFonts w:cs="Arial"/>
              </w:rPr>
            </w:pPr>
            <w:r w:rsidRPr="0081264E">
              <w:rPr>
                <w:rFonts w:cs="Arial"/>
              </w:rPr>
              <w:t>TERRE Auction Period</w:t>
            </w:r>
          </w:p>
        </w:tc>
        <w:tc>
          <w:tcPr>
            <w:tcW w:w="6634" w:type="dxa"/>
            <w:gridSpan w:val="2"/>
          </w:tcPr>
          <w:p w14:paraId="671C74AE" w14:textId="7274A881" w:rsidR="00B508E9" w:rsidRPr="0081264E" w:rsidRDefault="00B508E9" w:rsidP="00B508E9">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B508E9" w:rsidRPr="007E0B31" w14:paraId="65701A2F" w14:textId="77777777" w:rsidTr="00430791">
        <w:trPr>
          <w:cantSplit/>
        </w:trPr>
        <w:tc>
          <w:tcPr>
            <w:tcW w:w="2884" w:type="dxa"/>
          </w:tcPr>
          <w:p w14:paraId="7DA4E9BF" w14:textId="53EC5DBC" w:rsidR="00B508E9" w:rsidRPr="0081264E" w:rsidRDefault="00B508E9" w:rsidP="00B508E9">
            <w:pPr>
              <w:pStyle w:val="Arial11Bold"/>
              <w:rPr>
                <w:rFonts w:cs="Arial"/>
              </w:rPr>
            </w:pPr>
            <w:r w:rsidRPr="0081264E">
              <w:rPr>
                <w:rFonts w:cs="Arial"/>
              </w:rPr>
              <w:t>TERRE Bid</w:t>
            </w:r>
          </w:p>
        </w:tc>
        <w:tc>
          <w:tcPr>
            <w:tcW w:w="6634" w:type="dxa"/>
            <w:gridSpan w:val="2"/>
          </w:tcPr>
          <w:p w14:paraId="3AA84BC8" w14:textId="59D282F8" w:rsidR="00B508E9" w:rsidRPr="0081264E" w:rsidRDefault="00B508E9" w:rsidP="00B508E9">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B508E9" w:rsidRPr="007E0B31" w14:paraId="55062C4A" w14:textId="77777777" w:rsidTr="00430791">
        <w:trPr>
          <w:cantSplit/>
        </w:trPr>
        <w:tc>
          <w:tcPr>
            <w:tcW w:w="2884" w:type="dxa"/>
          </w:tcPr>
          <w:p w14:paraId="0E3BA98F" w14:textId="3DE6A8A3" w:rsidR="00B508E9" w:rsidRPr="0081264E" w:rsidRDefault="00B508E9" w:rsidP="00B508E9">
            <w:pPr>
              <w:pStyle w:val="Arial11Bold"/>
              <w:rPr>
                <w:rFonts w:cs="Arial"/>
              </w:rPr>
            </w:pPr>
            <w:r>
              <w:rPr>
                <w:rFonts w:cs="Arial"/>
              </w:rPr>
              <w:t>TERRE Central Platform</w:t>
            </w:r>
          </w:p>
        </w:tc>
        <w:tc>
          <w:tcPr>
            <w:tcW w:w="6634" w:type="dxa"/>
            <w:gridSpan w:val="2"/>
          </w:tcPr>
          <w:p w14:paraId="21E47917" w14:textId="46FA1734" w:rsidR="00B508E9" w:rsidRPr="0081264E" w:rsidRDefault="00B508E9" w:rsidP="00B508E9">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B508E9" w:rsidRPr="0079139F" w14:paraId="275B43EB" w14:textId="77777777" w:rsidTr="00430791">
        <w:trPr>
          <w:cantSplit/>
        </w:trPr>
        <w:tc>
          <w:tcPr>
            <w:tcW w:w="2884" w:type="dxa"/>
          </w:tcPr>
          <w:p w14:paraId="2CEC27FA" w14:textId="6D73E446" w:rsidR="00B508E9" w:rsidRPr="0079139F" w:rsidRDefault="00B508E9" w:rsidP="00B508E9">
            <w:pPr>
              <w:pStyle w:val="Arial11Bold"/>
              <w:rPr>
                <w:rFonts w:cs="Arial"/>
              </w:rPr>
            </w:pPr>
            <w:r w:rsidRPr="0079139F">
              <w:rPr>
                <w:rFonts w:cs="Arial"/>
              </w:rPr>
              <w:t>TERRE Data Validation and Consistency Rules</w:t>
            </w:r>
          </w:p>
        </w:tc>
        <w:tc>
          <w:tcPr>
            <w:tcW w:w="6634" w:type="dxa"/>
            <w:gridSpan w:val="2"/>
          </w:tcPr>
          <w:p w14:paraId="7AC65FEF" w14:textId="12093011" w:rsidR="00B508E9" w:rsidRDefault="00B508E9" w:rsidP="00B508E9">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B508E9" w:rsidRPr="007E0B31" w14:paraId="377F57A2" w14:textId="77777777" w:rsidTr="00430791">
        <w:trPr>
          <w:cantSplit/>
        </w:trPr>
        <w:tc>
          <w:tcPr>
            <w:tcW w:w="2884" w:type="dxa"/>
          </w:tcPr>
          <w:p w14:paraId="150333DE" w14:textId="33A1157A" w:rsidR="00B508E9" w:rsidRDefault="00B508E9" w:rsidP="00B508E9">
            <w:pPr>
              <w:pStyle w:val="Arial11Bold"/>
              <w:jc w:val="both"/>
              <w:rPr>
                <w:rFonts w:cs="Arial"/>
              </w:rPr>
            </w:pPr>
            <w:r w:rsidRPr="0081264E">
              <w:rPr>
                <w:rFonts w:cs="Arial"/>
              </w:rPr>
              <w:t>TERRE Gate Closure</w:t>
            </w:r>
          </w:p>
        </w:tc>
        <w:tc>
          <w:tcPr>
            <w:tcW w:w="6634" w:type="dxa"/>
            <w:gridSpan w:val="2"/>
          </w:tcPr>
          <w:p w14:paraId="36E98425" w14:textId="7BF742E0" w:rsidR="00B508E9" w:rsidRPr="0081264E" w:rsidRDefault="00B508E9" w:rsidP="00B508E9">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B508E9" w:rsidRPr="007E0B31" w14:paraId="162A65B2" w14:textId="77777777" w:rsidTr="00430791">
        <w:trPr>
          <w:cantSplit/>
        </w:trPr>
        <w:tc>
          <w:tcPr>
            <w:tcW w:w="2884" w:type="dxa"/>
          </w:tcPr>
          <w:p w14:paraId="1E8AEB6A" w14:textId="77777777" w:rsidR="00B508E9" w:rsidRDefault="00B508E9" w:rsidP="00B508E9">
            <w:pPr>
              <w:pStyle w:val="Arial11Bold"/>
              <w:jc w:val="both"/>
              <w:rPr>
                <w:rFonts w:cs="Arial"/>
              </w:rPr>
            </w:pPr>
            <w:r>
              <w:rPr>
                <w:rFonts w:cs="Arial"/>
              </w:rPr>
              <w:lastRenderedPageBreak/>
              <w:t>TERRE Instruction</w:t>
            </w:r>
          </w:p>
          <w:p w14:paraId="6C90D26B" w14:textId="1F6FC951" w:rsidR="00B508E9" w:rsidRPr="0081264E" w:rsidRDefault="00B508E9" w:rsidP="00B508E9">
            <w:pPr>
              <w:pStyle w:val="Arial11Bold"/>
              <w:jc w:val="both"/>
              <w:rPr>
                <w:rFonts w:cs="Arial"/>
              </w:rPr>
            </w:pPr>
            <w:r w:rsidRPr="0081264E">
              <w:rPr>
                <w:rFonts w:cs="Arial"/>
              </w:rPr>
              <w:t>Guide</w:t>
            </w:r>
          </w:p>
        </w:tc>
        <w:tc>
          <w:tcPr>
            <w:tcW w:w="6634" w:type="dxa"/>
            <w:gridSpan w:val="2"/>
          </w:tcPr>
          <w:p w14:paraId="0AE534E2" w14:textId="203C4D64" w:rsidR="00B508E9" w:rsidRDefault="00B508E9" w:rsidP="00B508E9">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B508E9" w:rsidRPr="007E0B31" w14:paraId="3B8258A7" w14:textId="77777777" w:rsidTr="00430791">
        <w:trPr>
          <w:cantSplit/>
        </w:trPr>
        <w:tc>
          <w:tcPr>
            <w:tcW w:w="2884" w:type="dxa"/>
          </w:tcPr>
          <w:p w14:paraId="0D19D080" w14:textId="77777777" w:rsidR="00B508E9" w:rsidRPr="007E0B31" w:rsidRDefault="00B508E9" w:rsidP="00B508E9">
            <w:pPr>
              <w:pStyle w:val="Arial11Bold"/>
              <w:rPr>
                <w:rFonts w:cs="Arial"/>
              </w:rPr>
            </w:pPr>
            <w:r w:rsidRPr="007E0B31">
              <w:rPr>
                <w:rFonts w:cs="Arial"/>
              </w:rPr>
              <w:t>Test Co-ordinator</w:t>
            </w:r>
          </w:p>
        </w:tc>
        <w:tc>
          <w:tcPr>
            <w:tcW w:w="6634" w:type="dxa"/>
            <w:gridSpan w:val="2"/>
          </w:tcPr>
          <w:p w14:paraId="326082B0" w14:textId="77777777" w:rsidR="00B508E9" w:rsidRPr="007E0B31" w:rsidRDefault="00B508E9" w:rsidP="00B508E9">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B508E9" w:rsidRPr="007E0B31" w14:paraId="01488D17" w14:textId="77777777" w:rsidTr="00430791">
        <w:trPr>
          <w:cantSplit/>
        </w:trPr>
        <w:tc>
          <w:tcPr>
            <w:tcW w:w="2884" w:type="dxa"/>
          </w:tcPr>
          <w:p w14:paraId="128FD9C9" w14:textId="77777777" w:rsidR="00B508E9" w:rsidRPr="007E0B31" w:rsidRDefault="00B508E9" w:rsidP="00B508E9">
            <w:pPr>
              <w:pStyle w:val="Arial11Bold"/>
              <w:rPr>
                <w:rFonts w:cs="Arial"/>
              </w:rPr>
            </w:pPr>
            <w:r w:rsidRPr="007E0B31">
              <w:rPr>
                <w:rFonts w:cs="Arial"/>
              </w:rPr>
              <w:t>Test Panel</w:t>
            </w:r>
          </w:p>
        </w:tc>
        <w:tc>
          <w:tcPr>
            <w:tcW w:w="6634" w:type="dxa"/>
            <w:gridSpan w:val="2"/>
          </w:tcPr>
          <w:p w14:paraId="33A2A2B3" w14:textId="77777777" w:rsidR="00B508E9" w:rsidRPr="007E0B31" w:rsidRDefault="00B508E9" w:rsidP="00B508E9">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B508E9" w:rsidRPr="007E0B31" w14:paraId="2164A4E4" w14:textId="77777777" w:rsidTr="00430791">
        <w:trPr>
          <w:cantSplit/>
        </w:trPr>
        <w:tc>
          <w:tcPr>
            <w:tcW w:w="2884" w:type="dxa"/>
          </w:tcPr>
          <w:p w14:paraId="1F60112F" w14:textId="41D5FEBC" w:rsidR="00B508E9" w:rsidRPr="00875FA6" w:rsidRDefault="00B508E9" w:rsidP="00B508E9">
            <w:pPr>
              <w:pStyle w:val="Arial11Bold"/>
            </w:pPr>
            <w:r w:rsidRPr="00875FA6">
              <w:t>Test Plan</w:t>
            </w:r>
          </w:p>
        </w:tc>
        <w:tc>
          <w:tcPr>
            <w:tcW w:w="6634" w:type="dxa"/>
            <w:gridSpan w:val="2"/>
          </w:tcPr>
          <w:p w14:paraId="438005A0" w14:textId="76F7FBDF" w:rsidR="00B508E9" w:rsidRPr="00875FA6"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B508E9" w:rsidRPr="007E0B31" w14:paraId="28AD5A3B" w14:textId="77777777" w:rsidTr="00430791">
        <w:trPr>
          <w:cantSplit/>
        </w:trPr>
        <w:tc>
          <w:tcPr>
            <w:tcW w:w="2884" w:type="dxa"/>
          </w:tcPr>
          <w:p w14:paraId="57595996" w14:textId="77777777" w:rsidR="00B508E9" w:rsidRPr="007E0B31" w:rsidRDefault="00B508E9" w:rsidP="00B508E9">
            <w:pPr>
              <w:pStyle w:val="Arial11Bold"/>
              <w:rPr>
                <w:rFonts w:cs="Arial"/>
              </w:rPr>
            </w:pPr>
            <w:r w:rsidRPr="007E0B31">
              <w:rPr>
                <w:rFonts w:cs="Arial"/>
              </w:rPr>
              <w:t>Test Programme</w:t>
            </w:r>
          </w:p>
        </w:tc>
        <w:tc>
          <w:tcPr>
            <w:tcW w:w="6634" w:type="dxa"/>
            <w:gridSpan w:val="2"/>
          </w:tcPr>
          <w:p w14:paraId="19CEAC1B" w14:textId="77C128C1" w:rsidR="00B508E9" w:rsidRPr="007E0B31" w:rsidRDefault="00B508E9" w:rsidP="00B508E9">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B508E9" w:rsidRPr="007E0B31" w14:paraId="1328CFC6" w14:textId="77777777" w:rsidTr="00430791">
        <w:trPr>
          <w:cantSplit/>
        </w:trPr>
        <w:tc>
          <w:tcPr>
            <w:tcW w:w="2884" w:type="dxa"/>
          </w:tcPr>
          <w:p w14:paraId="1D6B5BC8" w14:textId="77777777" w:rsidR="00B508E9" w:rsidRPr="007E0B31" w:rsidRDefault="00B508E9" w:rsidP="00B508E9">
            <w:pPr>
              <w:pStyle w:val="Arial11Bold"/>
              <w:rPr>
                <w:rFonts w:cs="Arial"/>
              </w:rPr>
            </w:pPr>
            <w:r w:rsidRPr="007E0B31">
              <w:rPr>
                <w:rFonts w:cs="Arial"/>
              </w:rPr>
              <w:t>Test Proposer</w:t>
            </w:r>
          </w:p>
        </w:tc>
        <w:tc>
          <w:tcPr>
            <w:tcW w:w="6634" w:type="dxa"/>
            <w:gridSpan w:val="2"/>
          </w:tcPr>
          <w:p w14:paraId="3AACD309" w14:textId="77777777" w:rsidR="00B508E9" w:rsidRPr="007E0B31" w:rsidRDefault="00B508E9" w:rsidP="00B508E9">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B508E9" w:rsidRPr="007E0B31" w14:paraId="316C92C8" w14:textId="77777777" w:rsidTr="00430791">
        <w:trPr>
          <w:cantSplit/>
        </w:trPr>
        <w:tc>
          <w:tcPr>
            <w:tcW w:w="2884" w:type="dxa"/>
          </w:tcPr>
          <w:p w14:paraId="06874C34" w14:textId="30838C72" w:rsidR="00B508E9" w:rsidRPr="004C03CD" w:rsidRDefault="00B508E9" w:rsidP="00B508E9">
            <w:pPr>
              <w:pStyle w:val="Arial11Bold"/>
              <w:rPr>
                <w:rFonts w:cs="Arial"/>
              </w:rPr>
            </w:pPr>
            <w:r w:rsidRPr="002510FF">
              <w:rPr>
                <w:rFonts w:cs="Arial"/>
              </w:rPr>
              <w:t>Test Signal</w:t>
            </w:r>
          </w:p>
        </w:tc>
        <w:tc>
          <w:tcPr>
            <w:tcW w:w="6634" w:type="dxa"/>
            <w:gridSpan w:val="2"/>
          </w:tcPr>
          <w:p w14:paraId="0F830BE9" w14:textId="5C14D1D7" w:rsidR="00B508E9" w:rsidRPr="004C03CD" w:rsidRDefault="00B508E9" w:rsidP="00B508E9">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B508E9" w:rsidRPr="007E0B31" w14:paraId="1191920B" w14:textId="77777777" w:rsidTr="00430791">
        <w:trPr>
          <w:cantSplit/>
        </w:trPr>
        <w:tc>
          <w:tcPr>
            <w:tcW w:w="2884" w:type="dxa"/>
          </w:tcPr>
          <w:p w14:paraId="1A32535D" w14:textId="3657B7C0" w:rsidR="00B508E9" w:rsidRPr="007E0B31" w:rsidRDefault="00B508E9" w:rsidP="00B508E9">
            <w:pPr>
              <w:pStyle w:val="Arial11Bold"/>
              <w:rPr>
                <w:rFonts w:cs="Arial"/>
              </w:rPr>
            </w:pPr>
            <w:r>
              <w:rPr>
                <w:rFonts w:cs="Arial"/>
              </w:rPr>
              <w:t>The Company</w:t>
            </w:r>
          </w:p>
        </w:tc>
        <w:tc>
          <w:tcPr>
            <w:tcW w:w="6634" w:type="dxa"/>
            <w:gridSpan w:val="2"/>
          </w:tcPr>
          <w:p w14:paraId="17B4E3BD" w14:textId="70ADDF76" w:rsidR="00B508E9" w:rsidRPr="007E0B31" w:rsidRDefault="00B508E9" w:rsidP="00B508E9">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B508E9" w:rsidRPr="007E0B31" w14:paraId="100BAB28" w14:textId="77777777" w:rsidTr="00430791">
        <w:trPr>
          <w:cantSplit/>
        </w:trPr>
        <w:tc>
          <w:tcPr>
            <w:tcW w:w="2884" w:type="dxa"/>
          </w:tcPr>
          <w:p w14:paraId="4F575092" w14:textId="1BAAF1FB" w:rsidR="00B508E9" w:rsidRPr="007E0B31" w:rsidRDefault="00B508E9" w:rsidP="00B508E9">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B508E9" w:rsidRPr="007E0B31" w:rsidRDefault="00B508E9" w:rsidP="00B508E9">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B508E9" w:rsidRPr="007E0B31" w14:paraId="07C21332" w14:textId="77777777" w:rsidTr="00430791">
        <w:trPr>
          <w:cantSplit/>
        </w:trPr>
        <w:tc>
          <w:tcPr>
            <w:tcW w:w="2884" w:type="dxa"/>
          </w:tcPr>
          <w:p w14:paraId="46DE90D6" w14:textId="315D2376" w:rsidR="00B508E9" w:rsidRPr="007E0B31" w:rsidRDefault="00B508E9" w:rsidP="00B508E9">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B508E9" w:rsidRPr="007E0B31" w:rsidRDefault="00B508E9" w:rsidP="00B508E9">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B508E9" w:rsidRPr="007E0B31" w14:paraId="7E0C0F2F" w14:textId="77777777" w:rsidTr="00430791">
        <w:trPr>
          <w:cantSplit/>
        </w:trPr>
        <w:tc>
          <w:tcPr>
            <w:tcW w:w="2884" w:type="dxa"/>
          </w:tcPr>
          <w:p w14:paraId="1E0D9CB3" w14:textId="157BEEAF" w:rsidR="00B508E9" w:rsidRPr="00A438EF" w:rsidRDefault="00B508E9" w:rsidP="00B508E9">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gridSpan w:val="2"/>
          </w:tcPr>
          <w:p w14:paraId="0B413FB2" w14:textId="524E3026" w:rsidR="00B508E9" w:rsidRPr="00CE4CCF" w:rsidRDefault="00B508E9" w:rsidP="00B508E9">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B508E9" w:rsidRPr="007E0B31" w14:paraId="051B9233" w14:textId="77777777" w:rsidTr="00430791">
        <w:trPr>
          <w:cantSplit/>
        </w:trPr>
        <w:tc>
          <w:tcPr>
            <w:tcW w:w="2884" w:type="dxa"/>
          </w:tcPr>
          <w:p w14:paraId="2A8B99B3" w14:textId="592766FF" w:rsidR="00B508E9" w:rsidRPr="007E0B31" w:rsidRDefault="00B508E9" w:rsidP="00B508E9">
            <w:pPr>
              <w:pStyle w:val="Arial11Bold"/>
              <w:rPr>
                <w:rFonts w:cs="Arial"/>
              </w:rPr>
            </w:pPr>
            <w:r w:rsidRPr="0001102F">
              <w:rPr>
                <w:rFonts w:cs="Arial"/>
              </w:rPr>
              <w:t>Top Up Restoration Contract</w:t>
            </w:r>
          </w:p>
        </w:tc>
        <w:tc>
          <w:tcPr>
            <w:tcW w:w="6634" w:type="dxa"/>
            <w:gridSpan w:val="2"/>
          </w:tcPr>
          <w:p w14:paraId="48943893" w14:textId="224A59E7" w:rsidR="00B508E9" w:rsidRPr="007E0B31" w:rsidRDefault="00B508E9" w:rsidP="00B508E9">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B508E9" w:rsidRPr="007E0B31" w14:paraId="767E36DB" w14:textId="77777777" w:rsidTr="00430791">
        <w:trPr>
          <w:cantSplit/>
        </w:trPr>
        <w:tc>
          <w:tcPr>
            <w:tcW w:w="2884" w:type="dxa"/>
          </w:tcPr>
          <w:p w14:paraId="130A2E6E" w14:textId="3CD6AF48" w:rsidR="00B508E9" w:rsidRPr="007E0B31" w:rsidRDefault="00B508E9" w:rsidP="00B508E9">
            <w:pPr>
              <w:pStyle w:val="Arial11Bold"/>
              <w:rPr>
                <w:rFonts w:cs="Arial"/>
              </w:rPr>
            </w:pPr>
            <w:r>
              <w:rPr>
                <w:rFonts w:cs="Arial"/>
              </w:rPr>
              <w:t>Top Up Restoration Contractor</w:t>
            </w:r>
          </w:p>
        </w:tc>
        <w:tc>
          <w:tcPr>
            <w:tcW w:w="6634" w:type="dxa"/>
            <w:gridSpan w:val="2"/>
          </w:tcPr>
          <w:p w14:paraId="08A3E597" w14:textId="5B2259FC" w:rsidR="00B508E9" w:rsidRPr="007E0B31" w:rsidRDefault="00B508E9" w:rsidP="00B508E9">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B508E9" w:rsidRPr="007E0B31" w14:paraId="7BDEB1D1" w14:textId="77777777" w:rsidTr="00430791">
        <w:trPr>
          <w:cantSplit/>
        </w:trPr>
        <w:tc>
          <w:tcPr>
            <w:tcW w:w="2884" w:type="dxa"/>
          </w:tcPr>
          <w:p w14:paraId="6AAC9811" w14:textId="3492013A" w:rsidR="00B508E9" w:rsidRPr="007E0B31" w:rsidRDefault="00B508E9" w:rsidP="00B508E9">
            <w:pPr>
              <w:pStyle w:val="Arial11Bold"/>
              <w:rPr>
                <w:rFonts w:cs="Arial"/>
              </w:rPr>
            </w:pPr>
            <w:r>
              <w:rPr>
                <w:rFonts w:cs="Arial"/>
              </w:rPr>
              <w:t>Top Up Restoration Plant</w:t>
            </w:r>
          </w:p>
        </w:tc>
        <w:tc>
          <w:tcPr>
            <w:tcW w:w="6634" w:type="dxa"/>
            <w:gridSpan w:val="2"/>
          </w:tcPr>
          <w:p w14:paraId="7A52B53D" w14:textId="73F2688D" w:rsidR="00B508E9" w:rsidRPr="007E0B31" w:rsidRDefault="00B508E9" w:rsidP="00B508E9">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B508E9" w:rsidRPr="007E0B31" w14:paraId="616F93ED" w14:textId="77777777" w:rsidTr="00430791">
        <w:trPr>
          <w:cantSplit/>
        </w:trPr>
        <w:tc>
          <w:tcPr>
            <w:tcW w:w="2884" w:type="dxa"/>
          </w:tcPr>
          <w:p w14:paraId="24BE8F65" w14:textId="7F0CB3AF" w:rsidR="00B508E9" w:rsidRPr="007E0B31" w:rsidRDefault="00B508E9" w:rsidP="00B508E9">
            <w:pPr>
              <w:pStyle w:val="Arial11Bold"/>
              <w:rPr>
                <w:rFonts w:cs="Arial"/>
              </w:rPr>
            </w:pPr>
            <w:r>
              <w:rPr>
                <w:rFonts w:cs="Arial"/>
              </w:rPr>
              <w:t>Top Up Restoration Plant Test</w:t>
            </w:r>
          </w:p>
        </w:tc>
        <w:tc>
          <w:tcPr>
            <w:tcW w:w="6634" w:type="dxa"/>
            <w:gridSpan w:val="2"/>
          </w:tcPr>
          <w:p w14:paraId="3D8FD0F6" w14:textId="218B9E06" w:rsidR="00B508E9" w:rsidRPr="007E0B31" w:rsidRDefault="00B508E9" w:rsidP="00B508E9">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B508E9" w:rsidRPr="007E0B31" w14:paraId="6E50222A" w14:textId="77777777" w:rsidTr="00430791">
        <w:trPr>
          <w:cantSplit/>
        </w:trPr>
        <w:tc>
          <w:tcPr>
            <w:tcW w:w="2884" w:type="dxa"/>
          </w:tcPr>
          <w:p w14:paraId="1FB787B1" w14:textId="77777777" w:rsidR="00B508E9" w:rsidRPr="007E0B31" w:rsidRDefault="00B508E9" w:rsidP="00B508E9">
            <w:pPr>
              <w:pStyle w:val="Arial11Bold"/>
              <w:rPr>
                <w:rFonts w:cs="Arial"/>
              </w:rPr>
            </w:pPr>
            <w:r w:rsidRPr="007E0B31">
              <w:rPr>
                <w:rFonts w:cs="Arial"/>
              </w:rPr>
              <w:t>Total Shutdown</w:t>
            </w:r>
          </w:p>
        </w:tc>
        <w:tc>
          <w:tcPr>
            <w:tcW w:w="6634" w:type="dxa"/>
            <w:gridSpan w:val="2"/>
          </w:tcPr>
          <w:p w14:paraId="5EDD63F2" w14:textId="1C79CF52" w:rsidR="00B508E9" w:rsidRPr="007E0B31" w:rsidRDefault="00B508E9" w:rsidP="00B508E9">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B508E9" w:rsidRPr="007E0B31" w14:paraId="03665F8A" w14:textId="77777777" w:rsidTr="00430791">
        <w:trPr>
          <w:cantSplit/>
        </w:trPr>
        <w:tc>
          <w:tcPr>
            <w:tcW w:w="2884" w:type="dxa"/>
          </w:tcPr>
          <w:p w14:paraId="133B8AA4" w14:textId="77777777" w:rsidR="00B508E9" w:rsidRPr="007E0B31" w:rsidRDefault="00B508E9" w:rsidP="00B508E9">
            <w:pPr>
              <w:pStyle w:val="Arial11Bold"/>
              <w:rPr>
                <w:rFonts w:cs="Arial"/>
              </w:rPr>
            </w:pPr>
            <w:r w:rsidRPr="007E0B31">
              <w:rPr>
                <w:rFonts w:cs="Arial"/>
              </w:rPr>
              <w:t>Total System</w:t>
            </w:r>
          </w:p>
        </w:tc>
        <w:tc>
          <w:tcPr>
            <w:tcW w:w="6634" w:type="dxa"/>
            <w:gridSpan w:val="2"/>
          </w:tcPr>
          <w:p w14:paraId="6E425FE9" w14:textId="77777777" w:rsidR="00B508E9" w:rsidRPr="007E0B31" w:rsidRDefault="00B508E9" w:rsidP="00B508E9">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B508E9" w:rsidRPr="007E0B31" w14:paraId="2CEA121D" w14:textId="77777777" w:rsidTr="00430791">
        <w:trPr>
          <w:cantSplit/>
        </w:trPr>
        <w:tc>
          <w:tcPr>
            <w:tcW w:w="2884" w:type="dxa"/>
          </w:tcPr>
          <w:p w14:paraId="096BE835" w14:textId="77777777" w:rsidR="00B508E9" w:rsidRPr="007E0B31" w:rsidRDefault="00B508E9" w:rsidP="00B508E9">
            <w:pPr>
              <w:pStyle w:val="Arial11Bold"/>
              <w:rPr>
                <w:rFonts w:cs="Arial"/>
              </w:rPr>
            </w:pPr>
            <w:r w:rsidRPr="007E0B31">
              <w:rPr>
                <w:rFonts w:cs="Arial"/>
              </w:rPr>
              <w:t>Trading Point</w:t>
            </w:r>
          </w:p>
        </w:tc>
        <w:tc>
          <w:tcPr>
            <w:tcW w:w="6634" w:type="dxa"/>
            <w:gridSpan w:val="2"/>
          </w:tcPr>
          <w:p w14:paraId="0BB80024" w14:textId="6807865F" w:rsidR="00B508E9" w:rsidRPr="007E0B31" w:rsidRDefault="00B508E9" w:rsidP="00B508E9">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B508E9" w:rsidRPr="007E0B31" w14:paraId="6355B4EF" w14:textId="77777777" w:rsidTr="00430791">
        <w:trPr>
          <w:cantSplit/>
        </w:trPr>
        <w:tc>
          <w:tcPr>
            <w:tcW w:w="2884" w:type="dxa"/>
          </w:tcPr>
          <w:p w14:paraId="2AC59C62" w14:textId="77777777" w:rsidR="00B508E9" w:rsidRPr="007E0B31" w:rsidRDefault="00B508E9" w:rsidP="00B508E9">
            <w:pPr>
              <w:pStyle w:val="Arial11Bold"/>
              <w:rPr>
                <w:rFonts w:cs="Arial"/>
              </w:rPr>
            </w:pPr>
            <w:r w:rsidRPr="007E0B31">
              <w:rPr>
                <w:rFonts w:cs="Arial"/>
              </w:rPr>
              <w:t>Transfer Date</w:t>
            </w:r>
          </w:p>
        </w:tc>
        <w:tc>
          <w:tcPr>
            <w:tcW w:w="6634" w:type="dxa"/>
            <w:gridSpan w:val="2"/>
          </w:tcPr>
          <w:p w14:paraId="7A0D17C4" w14:textId="77777777" w:rsidR="00B508E9" w:rsidRPr="007E0B31" w:rsidRDefault="00B508E9" w:rsidP="00B508E9">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B508E9" w:rsidRPr="007E0B31" w14:paraId="2FFD149D" w14:textId="77777777" w:rsidTr="00430791">
        <w:trPr>
          <w:cantSplit/>
        </w:trPr>
        <w:tc>
          <w:tcPr>
            <w:tcW w:w="2884" w:type="dxa"/>
          </w:tcPr>
          <w:p w14:paraId="6A0B230B" w14:textId="77777777" w:rsidR="00B508E9" w:rsidRPr="007E0B31" w:rsidRDefault="00B508E9" w:rsidP="00B508E9">
            <w:pPr>
              <w:pStyle w:val="Arial11Bold"/>
              <w:rPr>
                <w:rFonts w:cs="Arial"/>
              </w:rPr>
            </w:pPr>
            <w:r w:rsidRPr="007E0B31">
              <w:rPr>
                <w:rFonts w:cs="Arial"/>
              </w:rPr>
              <w:lastRenderedPageBreak/>
              <w:t>Transmission</w:t>
            </w:r>
          </w:p>
        </w:tc>
        <w:tc>
          <w:tcPr>
            <w:tcW w:w="6634" w:type="dxa"/>
            <w:gridSpan w:val="2"/>
          </w:tcPr>
          <w:p w14:paraId="484C3E41" w14:textId="77777777" w:rsidR="00B508E9" w:rsidRPr="007E0B31" w:rsidRDefault="00B508E9" w:rsidP="00B508E9">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B508E9" w:rsidRPr="007E0B31" w14:paraId="369076F1" w14:textId="77777777" w:rsidTr="00430791">
        <w:trPr>
          <w:cantSplit/>
        </w:trPr>
        <w:tc>
          <w:tcPr>
            <w:tcW w:w="2884" w:type="dxa"/>
          </w:tcPr>
          <w:p w14:paraId="1B0C8C13" w14:textId="77777777" w:rsidR="00B508E9" w:rsidRPr="007E0B31" w:rsidRDefault="00B508E9" w:rsidP="00B508E9">
            <w:pPr>
              <w:pStyle w:val="Arial11Bold"/>
              <w:rPr>
                <w:rFonts w:cs="Arial"/>
              </w:rPr>
            </w:pPr>
            <w:r w:rsidRPr="007E0B31">
              <w:rPr>
                <w:rFonts w:cs="Arial"/>
                <w:lang w:val="en-US"/>
              </w:rPr>
              <w:t>Transmission Area</w:t>
            </w:r>
          </w:p>
        </w:tc>
        <w:tc>
          <w:tcPr>
            <w:tcW w:w="6634" w:type="dxa"/>
            <w:gridSpan w:val="2"/>
          </w:tcPr>
          <w:p w14:paraId="4B6681DA"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B508E9" w:rsidRPr="007E0B31" w14:paraId="052C965A" w14:textId="77777777" w:rsidTr="00430791">
        <w:trPr>
          <w:cantSplit/>
        </w:trPr>
        <w:tc>
          <w:tcPr>
            <w:tcW w:w="2884" w:type="dxa"/>
          </w:tcPr>
          <w:p w14:paraId="5F2FC0DC" w14:textId="77777777" w:rsidR="00B508E9" w:rsidRPr="007E0B31" w:rsidRDefault="00B508E9" w:rsidP="00B508E9">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B508E9" w:rsidRPr="007E0B31" w14:paraId="0DDE5639" w14:textId="77777777" w:rsidTr="00430791">
        <w:trPr>
          <w:cantSplit/>
        </w:trPr>
        <w:tc>
          <w:tcPr>
            <w:tcW w:w="2884" w:type="dxa"/>
          </w:tcPr>
          <w:p w14:paraId="1A90AEFF" w14:textId="77777777" w:rsidR="00B508E9" w:rsidRPr="007E0B31" w:rsidRDefault="00B508E9" w:rsidP="00B508E9">
            <w:pPr>
              <w:pStyle w:val="Arial11Bold"/>
              <w:rPr>
                <w:rFonts w:cs="Arial"/>
              </w:rPr>
            </w:pPr>
            <w:r w:rsidRPr="007E0B31">
              <w:rPr>
                <w:rFonts w:cs="Arial"/>
              </w:rPr>
              <w:t>Transmission DC Converter</w:t>
            </w:r>
          </w:p>
        </w:tc>
        <w:tc>
          <w:tcPr>
            <w:tcW w:w="6634" w:type="dxa"/>
            <w:gridSpan w:val="2"/>
          </w:tcPr>
          <w:p w14:paraId="3B963E3C" w14:textId="77777777" w:rsidR="00B508E9" w:rsidRPr="007E0B31" w:rsidRDefault="00B508E9" w:rsidP="00B508E9">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B508E9" w:rsidRPr="007E0B31" w14:paraId="5F8263B5" w14:textId="77777777" w:rsidTr="00430791">
        <w:trPr>
          <w:cantSplit/>
        </w:trPr>
        <w:tc>
          <w:tcPr>
            <w:tcW w:w="2884" w:type="dxa"/>
          </w:tcPr>
          <w:p w14:paraId="259E74B1" w14:textId="77777777" w:rsidR="00B508E9" w:rsidRPr="007E0B31" w:rsidRDefault="00B508E9" w:rsidP="00B508E9">
            <w:pPr>
              <w:pStyle w:val="Arial11Bold"/>
              <w:rPr>
                <w:rFonts w:cs="Arial"/>
              </w:rPr>
            </w:pPr>
            <w:r w:rsidRPr="007E0B31">
              <w:rPr>
                <w:rFonts w:cs="Arial"/>
              </w:rPr>
              <w:t>Transmission Entry Capacity</w:t>
            </w:r>
          </w:p>
        </w:tc>
        <w:tc>
          <w:tcPr>
            <w:tcW w:w="6634" w:type="dxa"/>
            <w:gridSpan w:val="2"/>
          </w:tcPr>
          <w:p w14:paraId="4AEF75AE"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B508E9" w:rsidRPr="007E0B31" w14:paraId="01834965" w14:textId="77777777" w:rsidTr="00430791">
        <w:trPr>
          <w:cantSplit/>
        </w:trPr>
        <w:tc>
          <w:tcPr>
            <w:tcW w:w="2884" w:type="dxa"/>
          </w:tcPr>
          <w:p w14:paraId="28380C3E" w14:textId="77777777" w:rsidR="00B508E9" w:rsidRPr="007E0B31" w:rsidRDefault="00B508E9" w:rsidP="00B508E9">
            <w:pPr>
              <w:pStyle w:val="Arial11Bold"/>
              <w:rPr>
                <w:rFonts w:cs="Arial"/>
              </w:rPr>
            </w:pPr>
            <w:r w:rsidRPr="007E0B31">
              <w:rPr>
                <w:rFonts w:cs="Arial"/>
              </w:rPr>
              <w:t>Transmission Interface Circuit</w:t>
            </w:r>
          </w:p>
        </w:tc>
        <w:tc>
          <w:tcPr>
            <w:tcW w:w="6634" w:type="dxa"/>
            <w:gridSpan w:val="2"/>
          </w:tcPr>
          <w:p w14:paraId="77136DC3" w14:textId="77777777" w:rsidR="00B508E9" w:rsidRPr="00E9642F" w:rsidRDefault="00B508E9" w:rsidP="00B508E9">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B508E9" w:rsidRPr="007E0B31" w:rsidRDefault="00B508E9" w:rsidP="00B508E9">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B508E9" w:rsidRPr="007E0B31" w14:paraId="14A60B97" w14:textId="77777777" w:rsidTr="00430791">
        <w:trPr>
          <w:cantSplit/>
        </w:trPr>
        <w:tc>
          <w:tcPr>
            <w:tcW w:w="2884" w:type="dxa"/>
          </w:tcPr>
          <w:p w14:paraId="24A351F4" w14:textId="77777777" w:rsidR="00B508E9" w:rsidRPr="007E0B31" w:rsidRDefault="00B508E9" w:rsidP="00B508E9">
            <w:pPr>
              <w:pStyle w:val="Arial11Bold"/>
              <w:rPr>
                <w:rFonts w:cs="Arial"/>
              </w:rPr>
            </w:pPr>
            <w:r w:rsidRPr="007E0B31">
              <w:rPr>
                <w:rFonts w:cs="Arial"/>
              </w:rPr>
              <w:t>Transmission Interface Point</w:t>
            </w:r>
          </w:p>
        </w:tc>
        <w:tc>
          <w:tcPr>
            <w:tcW w:w="6634" w:type="dxa"/>
            <w:gridSpan w:val="2"/>
          </w:tcPr>
          <w:p w14:paraId="288BC234" w14:textId="0940EB1B" w:rsidR="00B508E9" w:rsidRPr="007E0B31" w:rsidRDefault="00B508E9" w:rsidP="00B508E9">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B508E9" w:rsidRPr="007E0B31" w14:paraId="12E4E169" w14:textId="77777777" w:rsidTr="00430791">
        <w:trPr>
          <w:cantSplit/>
        </w:trPr>
        <w:tc>
          <w:tcPr>
            <w:tcW w:w="2884" w:type="dxa"/>
          </w:tcPr>
          <w:p w14:paraId="41174EA6" w14:textId="77777777" w:rsidR="00B508E9" w:rsidRPr="007E0B31" w:rsidRDefault="00B508E9" w:rsidP="00B508E9">
            <w:pPr>
              <w:pStyle w:val="Arial11Bold"/>
              <w:rPr>
                <w:rFonts w:cs="Arial"/>
              </w:rPr>
            </w:pPr>
            <w:r w:rsidRPr="007E0B31">
              <w:rPr>
                <w:rFonts w:cs="Arial"/>
              </w:rPr>
              <w:t>Transmission Interface Site</w:t>
            </w:r>
          </w:p>
        </w:tc>
        <w:tc>
          <w:tcPr>
            <w:tcW w:w="6634" w:type="dxa"/>
            <w:gridSpan w:val="2"/>
          </w:tcPr>
          <w:p w14:paraId="36310DA2" w14:textId="1A88231F" w:rsidR="00B508E9" w:rsidRPr="007E0B31" w:rsidRDefault="00B508E9" w:rsidP="00B508E9">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B508E9" w:rsidRPr="007E0B31" w14:paraId="0B4F08F2" w14:textId="77777777" w:rsidTr="00430791">
        <w:trPr>
          <w:cantSplit/>
        </w:trPr>
        <w:tc>
          <w:tcPr>
            <w:tcW w:w="2884" w:type="dxa"/>
          </w:tcPr>
          <w:p w14:paraId="71A83FA6" w14:textId="77777777" w:rsidR="00B508E9" w:rsidRPr="007E0B31" w:rsidRDefault="00B508E9" w:rsidP="00B508E9">
            <w:pPr>
              <w:pStyle w:val="Arial11Bold"/>
              <w:rPr>
                <w:rFonts w:cs="Arial"/>
              </w:rPr>
            </w:pPr>
            <w:r w:rsidRPr="007E0B31">
              <w:rPr>
                <w:rFonts w:cs="Arial"/>
              </w:rPr>
              <w:t>Transmission Licence</w:t>
            </w:r>
          </w:p>
        </w:tc>
        <w:tc>
          <w:tcPr>
            <w:tcW w:w="6634" w:type="dxa"/>
            <w:gridSpan w:val="2"/>
          </w:tcPr>
          <w:p w14:paraId="5E9EC095" w14:textId="77777777" w:rsidR="00B508E9" w:rsidRPr="007E0B31" w:rsidRDefault="00B508E9" w:rsidP="00B508E9">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B508E9" w:rsidRPr="007E0B31" w14:paraId="1F5A6A84" w14:textId="77777777" w:rsidTr="00430791">
        <w:trPr>
          <w:cantSplit/>
        </w:trPr>
        <w:tc>
          <w:tcPr>
            <w:tcW w:w="2884" w:type="dxa"/>
          </w:tcPr>
          <w:p w14:paraId="7216E635" w14:textId="77777777" w:rsidR="00B508E9" w:rsidRPr="007E0B31" w:rsidRDefault="00B508E9" w:rsidP="00B508E9">
            <w:pPr>
              <w:pStyle w:val="Arial11Bold"/>
              <w:rPr>
                <w:rFonts w:cs="Arial"/>
              </w:rPr>
            </w:pPr>
            <w:r w:rsidRPr="007E0B31">
              <w:rPr>
                <w:rFonts w:cs="Arial"/>
              </w:rPr>
              <w:t>Transmission Licensee</w:t>
            </w:r>
          </w:p>
        </w:tc>
        <w:tc>
          <w:tcPr>
            <w:tcW w:w="6634" w:type="dxa"/>
            <w:gridSpan w:val="2"/>
          </w:tcPr>
          <w:p w14:paraId="738A653A" w14:textId="37035491" w:rsidR="00B508E9" w:rsidRPr="007E0B31" w:rsidRDefault="00B508E9" w:rsidP="00B508E9">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B508E9" w:rsidRPr="007E0B31" w14:paraId="6ED18EA3" w14:textId="77777777" w:rsidTr="00430791">
        <w:trPr>
          <w:cantSplit/>
        </w:trPr>
        <w:tc>
          <w:tcPr>
            <w:tcW w:w="2884" w:type="dxa"/>
          </w:tcPr>
          <w:p w14:paraId="6AB51AF3" w14:textId="77777777" w:rsidR="00B508E9" w:rsidRPr="007E0B31" w:rsidRDefault="00B508E9" w:rsidP="00B508E9">
            <w:pPr>
              <w:pStyle w:val="Arial11Bold"/>
              <w:rPr>
                <w:rFonts w:cs="Arial"/>
              </w:rPr>
            </w:pPr>
            <w:r w:rsidRPr="007E0B31">
              <w:rPr>
                <w:rFonts w:cs="Arial"/>
              </w:rPr>
              <w:t>Transmission Site</w:t>
            </w:r>
          </w:p>
        </w:tc>
        <w:tc>
          <w:tcPr>
            <w:tcW w:w="6634" w:type="dxa"/>
            <w:gridSpan w:val="2"/>
          </w:tcPr>
          <w:p w14:paraId="307AB72A" w14:textId="46F51AFD" w:rsidR="00B508E9" w:rsidRPr="007E0B31" w:rsidRDefault="00B508E9" w:rsidP="00B508E9">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B508E9" w:rsidRPr="007E0B31" w14:paraId="6581C4CA" w14:textId="77777777" w:rsidTr="00430791">
        <w:trPr>
          <w:cantSplit/>
        </w:trPr>
        <w:tc>
          <w:tcPr>
            <w:tcW w:w="2884" w:type="dxa"/>
          </w:tcPr>
          <w:p w14:paraId="7859EEE2" w14:textId="77777777" w:rsidR="00B508E9" w:rsidRPr="007E0B31" w:rsidRDefault="00B508E9" w:rsidP="00B508E9">
            <w:pPr>
              <w:pStyle w:val="Arial11Bold"/>
              <w:rPr>
                <w:rFonts w:cs="Arial"/>
              </w:rPr>
            </w:pPr>
            <w:r w:rsidRPr="007E0B31">
              <w:rPr>
                <w:rFonts w:cs="Arial"/>
              </w:rPr>
              <w:lastRenderedPageBreak/>
              <w:t>Transmission System</w:t>
            </w:r>
          </w:p>
        </w:tc>
        <w:tc>
          <w:tcPr>
            <w:tcW w:w="6634" w:type="dxa"/>
            <w:gridSpan w:val="2"/>
          </w:tcPr>
          <w:p w14:paraId="73BB66DD" w14:textId="77777777" w:rsidR="00B508E9" w:rsidRDefault="00B508E9" w:rsidP="00B508E9">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B508E9" w:rsidRPr="00D95034" w:rsidRDefault="00B508E9" w:rsidP="00B508E9">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B508E9" w:rsidRPr="00D95034" w:rsidRDefault="00B508E9" w:rsidP="00B508E9">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B508E9" w:rsidRPr="007E0B31" w:rsidRDefault="00B508E9" w:rsidP="00B508E9">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B508E9" w:rsidRPr="007E0B31" w14:paraId="6D673E45" w14:textId="77777777" w:rsidTr="00430791">
        <w:trPr>
          <w:cantSplit/>
        </w:trPr>
        <w:tc>
          <w:tcPr>
            <w:tcW w:w="2884" w:type="dxa"/>
          </w:tcPr>
          <w:p w14:paraId="3E6756E5" w14:textId="77777777" w:rsidR="00B508E9" w:rsidRPr="007E0B31" w:rsidRDefault="00B508E9" w:rsidP="00B508E9">
            <w:pPr>
              <w:pStyle w:val="Arial11Bold"/>
              <w:rPr>
                <w:rFonts w:cs="Arial"/>
              </w:rPr>
            </w:pPr>
            <w:r w:rsidRPr="007E0B31">
              <w:rPr>
                <w:rFonts w:cs="Arial"/>
              </w:rPr>
              <w:t>Turbine Time Constant</w:t>
            </w:r>
          </w:p>
        </w:tc>
        <w:tc>
          <w:tcPr>
            <w:tcW w:w="6634" w:type="dxa"/>
            <w:gridSpan w:val="2"/>
          </w:tcPr>
          <w:p w14:paraId="1D7D5D0B" w14:textId="77777777" w:rsidR="00B508E9" w:rsidRPr="007E0B31" w:rsidRDefault="00B508E9" w:rsidP="00B508E9">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B508E9" w:rsidRPr="007E0B31" w14:paraId="69758B0F" w14:textId="77777777" w:rsidTr="00430791">
        <w:trPr>
          <w:cantSplit/>
        </w:trPr>
        <w:tc>
          <w:tcPr>
            <w:tcW w:w="2884" w:type="dxa"/>
          </w:tcPr>
          <w:p w14:paraId="2CCCBDA7"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B508E9" w:rsidRPr="007E0B31" w:rsidRDefault="00B508E9" w:rsidP="00B508E9">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B508E9" w:rsidRPr="007E0B31" w14:paraId="617806BC" w14:textId="77777777" w:rsidTr="00430791">
        <w:trPr>
          <w:cantSplit/>
        </w:trPr>
        <w:tc>
          <w:tcPr>
            <w:tcW w:w="2884" w:type="dxa"/>
          </w:tcPr>
          <w:p w14:paraId="5D64AA45" w14:textId="77777777" w:rsidR="00B508E9" w:rsidRPr="007E0B31" w:rsidRDefault="00B508E9" w:rsidP="00B508E9">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B508E9" w:rsidRPr="007E0B31" w:rsidRDefault="00B508E9" w:rsidP="00B508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B508E9" w:rsidRPr="007E0B31" w14:paraId="4DC46CF3" w14:textId="77777777" w:rsidTr="00430791">
        <w:trPr>
          <w:cantSplit/>
        </w:trPr>
        <w:tc>
          <w:tcPr>
            <w:tcW w:w="2884" w:type="dxa"/>
          </w:tcPr>
          <w:p w14:paraId="54A735C9"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B508E9" w:rsidRPr="007E0B31" w:rsidRDefault="00B508E9" w:rsidP="00B508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B508E9" w:rsidRPr="007E0B31" w14:paraId="04971D97" w14:textId="77777777" w:rsidTr="00430791">
        <w:trPr>
          <w:cantSplit/>
        </w:trPr>
        <w:tc>
          <w:tcPr>
            <w:tcW w:w="2884" w:type="dxa"/>
          </w:tcPr>
          <w:p w14:paraId="03947CC0" w14:textId="77777777" w:rsidR="00B508E9" w:rsidRPr="007E0B31" w:rsidRDefault="00B508E9" w:rsidP="00B508E9">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B508E9" w:rsidRPr="007E0B31" w:rsidRDefault="00B508E9" w:rsidP="00B508E9">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B508E9" w:rsidRPr="007E0B31" w:rsidRDefault="00B508E9" w:rsidP="00B508E9">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B508E9" w:rsidRPr="007E0B31" w:rsidRDefault="00B508E9" w:rsidP="00B508E9">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B508E9" w:rsidRPr="007E0B31" w14:paraId="23E68C54" w14:textId="77777777" w:rsidTr="00430791">
        <w:trPr>
          <w:cantSplit/>
        </w:trPr>
        <w:tc>
          <w:tcPr>
            <w:tcW w:w="2884" w:type="dxa"/>
          </w:tcPr>
          <w:p w14:paraId="3456D5FD" w14:textId="77777777" w:rsidR="00B508E9" w:rsidRPr="007E0B31" w:rsidRDefault="00B508E9" w:rsidP="00B508E9">
            <w:pPr>
              <w:pStyle w:val="Arial11Bold"/>
              <w:rPr>
                <w:rFonts w:cs="Arial"/>
              </w:rPr>
            </w:pPr>
            <w:r w:rsidRPr="007E0B31">
              <w:rPr>
                <w:rFonts w:cs="Arial"/>
              </w:rPr>
              <w:t>Unbalanced Load</w:t>
            </w:r>
          </w:p>
        </w:tc>
        <w:tc>
          <w:tcPr>
            <w:tcW w:w="6634" w:type="dxa"/>
            <w:gridSpan w:val="2"/>
          </w:tcPr>
          <w:p w14:paraId="025C243B" w14:textId="77777777" w:rsidR="00B508E9" w:rsidRPr="007E0B31" w:rsidRDefault="00B508E9" w:rsidP="00B508E9">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B508E9" w:rsidRPr="007E0B31" w14:paraId="6D642429" w14:textId="77777777" w:rsidTr="00430791">
        <w:trPr>
          <w:cantSplit/>
        </w:trPr>
        <w:tc>
          <w:tcPr>
            <w:tcW w:w="2884" w:type="dxa"/>
          </w:tcPr>
          <w:p w14:paraId="5EA24264" w14:textId="77777777" w:rsidR="00B508E9" w:rsidRPr="007E0B31" w:rsidRDefault="00B508E9" w:rsidP="00B508E9">
            <w:pPr>
              <w:pStyle w:val="Arial11Bold"/>
              <w:rPr>
                <w:rFonts w:cs="Arial"/>
              </w:rPr>
            </w:pPr>
            <w:r w:rsidRPr="007E0B31">
              <w:rPr>
                <w:rFonts w:cs="Arial"/>
              </w:rPr>
              <w:t>Under-excitation Limiter</w:t>
            </w:r>
          </w:p>
        </w:tc>
        <w:tc>
          <w:tcPr>
            <w:tcW w:w="6634" w:type="dxa"/>
            <w:gridSpan w:val="2"/>
          </w:tcPr>
          <w:p w14:paraId="11D9D8F0" w14:textId="73B80FD9" w:rsidR="00B508E9" w:rsidRPr="007E0B31" w:rsidRDefault="00B508E9" w:rsidP="00B508E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B508E9" w:rsidRPr="007E0B31" w14:paraId="0050BCB9" w14:textId="77777777" w:rsidTr="00430791">
        <w:trPr>
          <w:cantSplit/>
        </w:trPr>
        <w:tc>
          <w:tcPr>
            <w:tcW w:w="2884" w:type="dxa"/>
          </w:tcPr>
          <w:p w14:paraId="35CC22D8" w14:textId="77777777" w:rsidR="00B508E9" w:rsidRPr="007E0B31" w:rsidRDefault="00B508E9" w:rsidP="00B508E9">
            <w:pPr>
              <w:pStyle w:val="Arial11Bold"/>
              <w:rPr>
                <w:rFonts w:cs="Arial"/>
              </w:rPr>
            </w:pPr>
            <w:r w:rsidRPr="007E0B31">
              <w:rPr>
                <w:rFonts w:cs="Arial"/>
              </w:rPr>
              <w:t>Under Frequency Relay</w:t>
            </w:r>
          </w:p>
        </w:tc>
        <w:tc>
          <w:tcPr>
            <w:tcW w:w="6634" w:type="dxa"/>
            <w:gridSpan w:val="2"/>
          </w:tcPr>
          <w:p w14:paraId="73618C50" w14:textId="77777777" w:rsidR="00B508E9" w:rsidRPr="007E0B31" w:rsidRDefault="00B508E9" w:rsidP="00B508E9">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B508E9" w:rsidRPr="007E0B31" w14:paraId="38841ED8" w14:textId="77777777" w:rsidTr="00430791">
        <w:trPr>
          <w:cantSplit/>
        </w:trPr>
        <w:tc>
          <w:tcPr>
            <w:tcW w:w="2884" w:type="dxa"/>
          </w:tcPr>
          <w:p w14:paraId="3464A8CD" w14:textId="77777777" w:rsidR="00B508E9" w:rsidRPr="007E0B31" w:rsidRDefault="00B508E9" w:rsidP="00B508E9">
            <w:pPr>
              <w:pStyle w:val="Arial11Bold"/>
              <w:rPr>
                <w:rFonts w:cs="Arial"/>
              </w:rPr>
            </w:pPr>
            <w:r w:rsidRPr="007E0B31">
              <w:rPr>
                <w:rFonts w:cs="Arial"/>
              </w:rPr>
              <w:t>Unit Board</w:t>
            </w:r>
          </w:p>
        </w:tc>
        <w:tc>
          <w:tcPr>
            <w:tcW w:w="6634" w:type="dxa"/>
            <w:gridSpan w:val="2"/>
          </w:tcPr>
          <w:p w14:paraId="14AC7EAB"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B508E9" w:rsidRPr="007E0B31" w14:paraId="50BA31C8" w14:textId="77777777" w:rsidTr="00430791">
        <w:trPr>
          <w:cantSplit/>
        </w:trPr>
        <w:tc>
          <w:tcPr>
            <w:tcW w:w="2884" w:type="dxa"/>
          </w:tcPr>
          <w:p w14:paraId="3FA00B34" w14:textId="77777777" w:rsidR="00B508E9" w:rsidRPr="007E0B31" w:rsidRDefault="00B508E9" w:rsidP="00B508E9">
            <w:pPr>
              <w:pStyle w:val="Arial11Bold"/>
              <w:rPr>
                <w:rFonts w:cs="Arial"/>
              </w:rPr>
            </w:pPr>
            <w:r w:rsidRPr="007E0B31">
              <w:rPr>
                <w:rFonts w:cs="Arial"/>
              </w:rPr>
              <w:t>Unit Transformer</w:t>
            </w:r>
          </w:p>
        </w:tc>
        <w:tc>
          <w:tcPr>
            <w:tcW w:w="6634" w:type="dxa"/>
            <w:gridSpan w:val="2"/>
          </w:tcPr>
          <w:p w14:paraId="79DA8F59" w14:textId="7744E723" w:rsidR="00B508E9" w:rsidRPr="007E0B31" w:rsidRDefault="00B508E9" w:rsidP="00B508E9">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B508E9" w:rsidRPr="007E0B31" w14:paraId="423C36C8" w14:textId="77777777" w:rsidTr="00430791">
        <w:trPr>
          <w:cantSplit/>
        </w:trPr>
        <w:tc>
          <w:tcPr>
            <w:tcW w:w="2884" w:type="dxa"/>
          </w:tcPr>
          <w:p w14:paraId="1214A797" w14:textId="77777777" w:rsidR="00B508E9" w:rsidRPr="007E0B31" w:rsidRDefault="00B508E9" w:rsidP="00B508E9">
            <w:pPr>
              <w:pStyle w:val="Arial11Bold"/>
              <w:rPr>
                <w:rFonts w:cs="Arial"/>
              </w:rPr>
            </w:pPr>
            <w:r w:rsidRPr="007E0B31">
              <w:rPr>
                <w:rFonts w:cs="Arial"/>
              </w:rPr>
              <w:lastRenderedPageBreak/>
              <w:t>Unit Load Controller Response Time Constant</w:t>
            </w:r>
          </w:p>
        </w:tc>
        <w:tc>
          <w:tcPr>
            <w:tcW w:w="6634" w:type="dxa"/>
            <w:gridSpan w:val="2"/>
          </w:tcPr>
          <w:p w14:paraId="3D6E0ED8" w14:textId="77777777" w:rsidR="00B508E9" w:rsidRPr="007E0B31" w:rsidRDefault="00B508E9" w:rsidP="00B508E9">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B508E9" w:rsidRPr="007E0B31" w14:paraId="720B1B79" w14:textId="77777777" w:rsidTr="00430791">
        <w:trPr>
          <w:cantSplit/>
        </w:trPr>
        <w:tc>
          <w:tcPr>
            <w:tcW w:w="2884" w:type="dxa"/>
          </w:tcPr>
          <w:p w14:paraId="1B0E66FB" w14:textId="4F0E4CAC" w:rsidR="00B508E9" w:rsidRPr="007E0B31" w:rsidRDefault="00B508E9" w:rsidP="00B508E9">
            <w:pPr>
              <w:pStyle w:val="Arial11Bold"/>
              <w:rPr>
                <w:rFonts w:cs="Arial"/>
              </w:rPr>
            </w:pPr>
            <w:bookmarkStart w:id="59" w:name="_DV_C47"/>
            <w:r w:rsidRPr="007E0B31">
              <w:rPr>
                <w:rFonts w:cs="Arial"/>
              </w:rPr>
              <w:t>Unresolved Issues</w:t>
            </w:r>
            <w:bookmarkEnd w:id="59"/>
          </w:p>
        </w:tc>
        <w:tc>
          <w:tcPr>
            <w:tcW w:w="6634" w:type="dxa"/>
            <w:gridSpan w:val="2"/>
          </w:tcPr>
          <w:p w14:paraId="12917A3C" w14:textId="564B64BE" w:rsidR="00B508E9" w:rsidRPr="007E0B31" w:rsidRDefault="00B508E9" w:rsidP="00B508E9">
            <w:pPr>
              <w:pStyle w:val="TableArial11"/>
              <w:rPr>
                <w:rFonts w:cs="Arial"/>
              </w:rPr>
            </w:pPr>
            <w:bookmarkStart w:id="6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0"/>
          </w:p>
        </w:tc>
      </w:tr>
      <w:tr w:rsidR="00B508E9" w:rsidRPr="007E0B31" w14:paraId="4EF10D55" w14:textId="77777777" w:rsidTr="00430791">
        <w:trPr>
          <w:cantSplit/>
        </w:trPr>
        <w:tc>
          <w:tcPr>
            <w:tcW w:w="2884" w:type="dxa"/>
          </w:tcPr>
          <w:p w14:paraId="2F29DC55" w14:textId="77777777" w:rsidR="00B508E9" w:rsidRPr="007E0B31" w:rsidRDefault="00B508E9" w:rsidP="00B508E9">
            <w:pPr>
              <w:pStyle w:val="Arial11Bold"/>
              <w:rPr>
                <w:rFonts w:cs="Arial"/>
              </w:rPr>
            </w:pPr>
            <w:r w:rsidRPr="007E0B31">
              <w:rPr>
                <w:rFonts w:cs="Arial"/>
              </w:rPr>
              <w:t>Urgent Modification</w:t>
            </w:r>
          </w:p>
        </w:tc>
        <w:tc>
          <w:tcPr>
            <w:tcW w:w="6634" w:type="dxa"/>
            <w:gridSpan w:val="2"/>
          </w:tcPr>
          <w:p w14:paraId="73F66797" w14:textId="77777777" w:rsidR="00B508E9" w:rsidRPr="007E0B31" w:rsidRDefault="00B508E9" w:rsidP="00B508E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B508E9" w:rsidRPr="007E0B31" w14:paraId="0EBC8358" w14:textId="77777777" w:rsidTr="00430791">
        <w:trPr>
          <w:cantSplit/>
        </w:trPr>
        <w:tc>
          <w:tcPr>
            <w:tcW w:w="2884" w:type="dxa"/>
          </w:tcPr>
          <w:p w14:paraId="10994AED" w14:textId="77777777" w:rsidR="00B508E9" w:rsidRPr="007E0B31" w:rsidRDefault="00B508E9" w:rsidP="00B508E9">
            <w:pPr>
              <w:pStyle w:val="Arial11Bold"/>
              <w:rPr>
                <w:rFonts w:cs="Arial"/>
              </w:rPr>
            </w:pPr>
            <w:r w:rsidRPr="007E0B31">
              <w:rPr>
                <w:rFonts w:cs="Arial"/>
              </w:rPr>
              <w:t>User</w:t>
            </w:r>
          </w:p>
        </w:tc>
        <w:tc>
          <w:tcPr>
            <w:tcW w:w="6634" w:type="dxa"/>
            <w:gridSpan w:val="2"/>
          </w:tcPr>
          <w:p w14:paraId="63DC1FCA" w14:textId="70173463" w:rsidR="00B508E9" w:rsidRPr="007E0B31" w:rsidRDefault="00B508E9" w:rsidP="00B508E9">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B508E9" w:rsidRPr="007E0B31" w14:paraId="1F55286A" w14:textId="77777777" w:rsidTr="00430791">
        <w:trPr>
          <w:cantSplit/>
        </w:trPr>
        <w:tc>
          <w:tcPr>
            <w:tcW w:w="2884" w:type="dxa"/>
          </w:tcPr>
          <w:p w14:paraId="71077D37" w14:textId="33CFD5CB" w:rsidR="00B508E9" w:rsidRPr="007E0B31" w:rsidRDefault="00B508E9" w:rsidP="00B508E9">
            <w:pPr>
              <w:pStyle w:val="Arial11Bold"/>
              <w:rPr>
                <w:rFonts w:cs="Arial"/>
                <w:u w:val="single"/>
              </w:rPr>
            </w:pPr>
            <w:bookmarkStart w:id="61" w:name="_DV_C49"/>
            <w:r w:rsidRPr="007E0B31">
              <w:rPr>
                <w:rFonts w:cs="Arial"/>
              </w:rPr>
              <w:t>User Data File Structure</w:t>
            </w:r>
            <w:bookmarkEnd w:id="61"/>
          </w:p>
        </w:tc>
        <w:tc>
          <w:tcPr>
            <w:tcW w:w="6634" w:type="dxa"/>
            <w:gridSpan w:val="2"/>
          </w:tcPr>
          <w:p w14:paraId="475B944D" w14:textId="77258ADD" w:rsidR="00B508E9" w:rsidRPr="007E0B31" w:rsidRDefault="00B508E9" w:rsidP="00B508E9">
            <w:pPr>
              <w:pStyle w:val="TableArial11"/>
              <w:rPr>
                <w:rFonts w:cs="Arial"/>
              </w:rPr>
            </w:pPr>
            <w:bookmarkStart w:id="6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2"/>
          </w:p>
        </w:tc>
      </w:tr>
      <w:tr w:rsidR="00B508E9" w:rsidRPr="007E0B31" w14:paraId="24C40449" w14:textId="77777777" w:rsidTr="00430791">
        <w:trPr>
          <w:cantSplit/>
        </w:trPr>
        <w:tc>
          <w:tcPr>
            <w:tcW w:w="2884" w:type="dxa"/>
          </w:tcPr>
          <w:p w14:paraId="20FC2734" w14:textId="77777777" w:rsidR="00B508E9" w:rsidRPr="007E0B31" w:rsidRDefault="00B508E9" w:rsidP="00B508E9">
            <w:pPr>
              <w:pStyle w:val="Arial11Bold"/>
              <w:rPr>
                <w:rFonts w:cs="Arial"/>
              </w:rPr>
            </w:pPr>
            <w:r w:rsidRPr="007E0B31">
              <w:rPr>
                <w:rFonts w:cs="Arial"/>
              </w:rPr>
              <w:t>User Development</w:t>
            </w:r>
          </w:p>
        </w:tc>
        <w:tc>
          <w:tcPr>
            <w:tcW w:w="6634" w:type="dxa"/>
            <w:gridSpan w:val="2"/>
          </w:tcPr>
          <w:p w14:paraId="0478AE51" w14:textId="77777777" w:rsidR="00B508E9" w:rsidRPr="007E0B31" w:rsidRDefault="00B508E9" w:rsidP="00B508E9">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B508E9" w:rsidRPr="007E0B31" w14:paraId="3332ECCB" w14:textId="77777777" w:rsidTr="00430791">
        <w:trPr>
          <w:cantSplit/>
        </w:trPr>
        <w:tc>
          <w:tcPr>
            <w:tcW w:w="2884" w:type="dxa"/>
          </w:tcPr>
          <w:p w14:paraId="0EE53A77" w14:textId="02AE4348" w:rsidR="00B508E9" w:rsidRPr="007E0B31" w:rsidRDefault="00B508E9" w:rsidP="00B508E9">
            <w:pPr>
              <w:pStyle w:val="Arial11Bold"/>
              <w:rPr>
                <w:rFonts w:cs="Arial"/>
              </w:rPr>
            </w:pPr>
            <w:bookmarkStart w:id="63" w:name="_DV_C51"/>
            <w:r w:rsidRPr="007E0B31">
              <w:rPr>
                <w:rFonts w:cs="Arial"/>
              </w:rPr>
              <w:t>User Self Certification of Compliance</w:t>
            </w:r>
            <w:bookmarkEnd w:id="63"/>
          </w:p>
        </w:tc>
        <w:tc>
          <w:tcPr>
            <w:tcW w:w="6634" w:type="dxa"/>
            <w:gridSpan w:val="2"/>
          </w:tcPr>
          <w:p w14:paraId="0B00A7D2" w14:textId="77777777" w:rsidR="00B508E9" w:rsidRPr="007E0B31" w:rsidRDefault="00B508E9" w:rsidP="00B508E9">
            <w:pPr>
              <w:pStyle w:val="TableArial11"/>
              <w:rPr>
                <w:rFonts w:cs="Arial"/>
              </w:rPr>
            </w:pPr>
            <w:bookmarkStart w:id="64" w:name="_DV_C52"/>
            <w:r w:rsidRPr="007E0B31">
              <w:rPr>
                <w:rFonts w:cs="Arial"/>
              </w:rPr>
              <w:t>A certificate, in the form attached at CP.A.2</w:t>
            </w:r>
            <w:bookmarkStart w:id="65" w:name="_DV_C53"/>
            <w:bookmarkEnd w:id="6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6" w:name="_DV_C56"/>
            <w:bookmarkEnd w:id="6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6"/>
          </w:p>
        </w:tc>
      </w:tr>
      <w:tr w:rsidR="00B508E9" w:rsidRPr="007E0B31" w14:paraId="1875D733" w14:textId="77777777" w:rsidTr="00430791">
        <w:trPr>
          <w:cantSplit/>
        </w:trPr>
        <w:tc>
          <w:tcPr>
            <w:tcW w:w="2884" w:type="dxa"/>
          </w:tcPr>
          <w:p w14:paraId="43B308DA" w14:textId="77777777" w:rsidR="00B508E9" w:rsidRPr="007E0B31" w:rsidRDefault="00B508E9" w:rsidP="00B508E9">
            <w:pPr>
              <w:pStyle w:val="Arial11Bold"/>
              <w:rPr>
                <w:rFonts w:cs="Arial"/>
              </w:rPr>
            </w:pPr>
            <w:r w:rsidRPr="007E0B31">
              <w:rPr>
                <w:rFonts w:cs="Arial"/>
              </w:rPr>
              <w:t>User Site</w:t>
            </w:r>
          </w:p>
        </w:tc>
        <w:tc>
          <w:tcPr>
            <w:tcW w:w="6634" w:type="dxa"/>
            <w:gridSpan w:val="2"/>
          </w:tcPr>
          <w:p w14:paraId="0B24A90C" w14:textId="7ABB869F" w:rsidR="00B508E9" w:rsidRPr="007E0B31" w:rsidRDefault="00B508E9" w:rsidP="00B508E9">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B508E9" w:rsidRPr="007E0B31" w14:paraId="12D3AE6B" w14:textId="77777777" w:rsidTr="00430791">
        <w:trPr>
          <w:cantSplit/>
        </w:trPr>
        <w:tc>
          <w:tcPr>
            <w:tcW w:w="2884" w:type="dxa"/>
          </w:tcPr>
          <w:p w14:paraId="7BCD8EF3" w14:textId="77777777" w:rsidR="00B508E9" w:rsidRPr="007E0B31" w:rsidRDefault="00B508E9" w:rsidP="00B508E9">
            <w:pPr>
              <w:pStyle w:val="Arial11Bold"/>
              <w:rPr>
                <w:rFonts w:cs="Arial"/>
              </w:rPr>
            </w:pPr>
            <w:r w:rsidRPr="007E0B31">
              <w:rPr>
                <w:rFonts w:cs="Arial"/>
              </w:rPr>
              <w:lastRenderedPageBreak/>
              <w:t>User System</w:t>
            </w:r>
          </w:p>
        </w:tc>
        <w:tc>
          <w:tcPr>
            <w:tcW w:w="6634" w:type="dxa"/>
            <w:gridSpan w:val="2"/>
          </w:tcPr>
          <w:p w14:paraId="17F1EECD" w14:textId="77777777" w:rsidR="00B508E9" w:rsidRPr="007E0B31" w:rsidRDefault="00B508E9" w:rsidP="00B508E9">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B508E9" w:rsidRPr="007E0B31" w:rsidRDefault="00B508E9" w:rsidP="00B508E9">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B508E9" w:rsidRPr="007E0B31" w:rsidRDefault="00B508E9" w:rsidP="00B508E9">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B508E9" w:rsidRPr="007E0B31" w:rsidRDefault="00B508E9" w:rsidP="00B508E9">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B508E9" w:rsidRPr="007E0B31" w:rsidRDefault="00B508E9" w:rsidP="00B508E9">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B508E9" w:rsidRPr="007E0B31" w:rsidRDefault="00B508E9" w:rsidP="00B508E9">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B508E9" w:rsidRPr="007E0B31" w:rsidRDefault="00B508E9" w:rsidP="00B508E9">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B508E9" w:rsidRPr="007E0B31" w14:paraId="2DEDB843" w14:textId="77777777" w:rsidTr="00430791">
        <w:trPr>
          <w:cantSplit/>
        </w:trPr>
        <w:tc>
          <w:tcPr>
            <w:tcW w:w="2884" w:type="dxa"/>
          </w:tcPr>
          <w:p w14:paraId="5DD6FE55" w14:textId="77777777" w:rsidR="00B508E9" w:rsidRPr="007E0B31" w:rsidRDefault="00B508E9" w:rsidP="00B508E9">
            <w:pPr>
              <w:pStyle w:val="Arial11Bold"/>
              <w:rPr>
                <w:rFonts w:cs="Arial"/>
              </w:rPr>
            </w:pPr>
            <w:r w:rsidRPr="007E0B31">
              <w:rPr>
                <w:rFonts w:cs="Arial"/>
              </w:rPr>
              <w:t>User System Entry Point</w:t>
            </w:r>
          </w:p>
        </w:tc>
        <w:tc>
          <w:tcPr>
            <w:tcW w:w="6634" w:type="dxa"/>
            <w:gridSpan w:val="2"/>
          </w:tcPr>
          <w:p w14:paraId="6382FA56" w14:textId="266D53CF" w:rsidR="00B508E9" w:rsidRDefault="00B508E9" w:rsidP="00B508E9">
            <w:pPr>
              <w:pStyle w:val="TableArial11"/>
              <w:rPr>
                <w:rFonts w:cs="Arial"/>
              </w:rPr>
            </w:pPr>
            <w:r w:rsidRPr="007E0B31">
              <w:rPr>
                <w:rFonts w:cs="Arial"/>
              </w:rPr>
              <w:t>A point at which</w:t>
            </w:r>
            <w:r>
              <w:rPr>
                <w:rFonts w:cs="Arial"/>
              </w:rPr>
              <w:t>;</w:t>
            </w:r>
          </w:p>
          <w:p w14:paraId="08877A38" w14:textId="4B34FA20"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B508E9" w:rsidRDefault="00B508E9" w:rsidP="00B508E9">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B508E9" w:rsidRDefault="00B508E9" w:rsidP="00B508E9">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B508E9" w:rsidRDefault="00B508E9" w:rsidP="00B508E9">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B508E9" w:rsidRDefault="00B508E9" w:rsidP="00B508E9">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B508E9" w:rsidRDefault="00B508E9" w:rsidP="00B508E9">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B508E9" w:rsidRDefault="00B508E9" w:rsidP="00B508E9">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B508E9" w:rsidRPr="002A73E9" w:rsidRDefault="00B508E9" w:rsidP="00B508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B508E9" w:rsidRPr="007E0B31" w14:paraId="71382D54" w14:textId="77777777" w:rsidTr="00430791">
        <w:trPr>
          <w:cantSplit/>
        </w:trPr>
        <w:tc>
          <w:tcPr>
            <w:tcW w:w="2884" w:type="dxa"/>
          </w:tcPr>
          <w:p w14:paraId="648F4727" w14:textId="0C0E36FB" w:rsidR="00B508E9" w:rsidRPr="003A2637" w:rsidRDefault="00B508E9" w:rsidP="00B508E9">
            <w:pPr>
              <w:pStyle w:val="Arial11Bold"/>
            </w:pPr>
            <w:r w:rsidRPr="003A2637">
              <w:t>Virtual Lead Party</w:t>
            </w:r>
          </w:p>
        </w:tc>
        <w:tc>
          <w:tcPr>
            <w:tcW w:w="6634" w:type="dxa"/>
            <w:gridSpan w:val="2"/>
          </w:tcPr>
          <w:p w14:paraId="67A99EA6" w14:textId="583435A8" w:rsidR="00B508E9" w:rsidRPr="003A2637" w:rsidRDefault="00B508E9" w:rsidP="00B508E9">
            <w:pPr>
              <w:pStyle w:val="TableArial11"/>
            </w:pPr>
            <w:r w:rsidRPr="003A2637">
              <w:t xml:space="preserve">As defined in the </w:t>
            </w:r>
            <w:r w:rsidRPr="003A2637">
              <w:rPr>
                <w:b/>
              </w:rPr>
              <w:t>BSC</w:t>
            </w:r>
            <w:r w:rsidRPr="003A2637">
              <w:t>.</w:t>
            </w:r>
          </w:p>
        </w:tc>
      </w:tr>
      <w:tr w:rsidR="00B508E9" w:rsidRPr="00C45ED9" w14:paraId="2DBF5F7B" w14:textId="77777777" w:rsidTr="00430791">
        <w:trPr>
          <w:cantSplit/>
        </w:trPr>
        <w:tc>
          <w:tcPr>
            <w:tcW w:w="2884" w:type="dxa"/>
          </w:tcPr>
          <w:p w14:paraId="70F12CA8" w14:textId="3CBA11F6" w:rsidR="00B508E9" w:rsidRPr="00C45ED9" w:rsidRDefault="00B508E9" w:rsidP="00B508E9">
            <w:pPr>
              <w:pStyle w:val="Arial11Bold"/>
              <w:rPr>
                <w:rFonts w:cs="Arial"/>
              </w:rPr>
            </w:pPr>
            <w:r w:rsidRPr="002510FF">
              <w:rPr>
                <w:rFonts w:cs="Arial"/>
              </w:rPr>
              <w:t>Voltage Jump Reactive Power</w:t>
            </w:r>
          </w:p>
        </w:tc>
        <w:tc>
          <w:tcPr>
            <w:tcW w:w="6634" w:type="dxa"/>
            <w:gridSpan w:val="2"/>
          </w:tcPr>
          <w:p w14:paraId="494FF092" w14:textId="77777777" w:rsidR="00B508E9" w:rsidRPr="002510FF" w:rsidRDefault="00B508E9" w:rsidP="00B508E9">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B508E9" w:rsidRPr="002510FF" w:rsidRDefault="00B508E9" w:rsidP="00B508E9">
            <w:pPr>
              <w:pStyle w:val="Default"/>
              <w:jc w:val="both"/>
              <w:rPr>
                <w:color w:val="auto"/>
                <w:sz w:val="20"/>
                <w:szCs w:val="20"/>
              </w:rPr>
            </w:pPr>
          </w:p>
          <w:p w14:paraId="6F4B105B" w14:textId="40F71B72" w:rsidR="00B508E9" w:rsidRPr="00C45ED9" w:rsidRDefault="00B508E9" w:rsidP="00B508E9">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B508E9" w:rsidRPr="007E0B31" w14:paraId="28BB7E6E" w14:textId="77777777" w:rsidTr="00430791">
        <w:trPr>
          <w:cantSplit/>
        </w:trPr>
        <w:tc>
          <w:tcPr>
            <w:tcW w:w="2884" w:type="dxa"/>
          </w:tcPr>
          <w:p w14:paraId="13C29FC9" w14:textId="77777777" w:rsidR="00B508E9" w:rsidRPr="007E0B31" w:rsidRDefault="00B508E9" w:rsidP="00B508E9">
            <w:pPr>
              <w:pStyle w:val="Arial11Bold"/>
              <w:rPr>
                <w:rFonts w:cs="Arial"/>
              </w:rPr>
            </w:pPr>
            <w:r w:rsidRPr="007E0B31">
              <w:rPr>
                <w:rFonts w:cs="Arial"/>
              </w:rPr>
              <w:t>Water Time Constant</w:t>
            </w:r>
          </w:p>
        </w:tc>
        <w:tc>
          <w:tcPr>
            <w:tcW w:w="6634" w:type="dxa"/>
            <w:gridSpan w:val="2"/>
          </w:tcPr>
          <w:p w14:paraId="2C789366" w14:textId="77777777" w:rsidR="00B508E9" w:rsidRPr="007E0B31" w:rsidRDefault="00B508E9" w:rsidP="00B508E9">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B508E9" w:rsidRPr="007E0B31" w14:paraId="10B4E60E" w14:textId="77777777" w:rsidTr="00430791">
        <w:trPr>
          <w:cantSplit/>
        </w:trPr>
        <w:tc>
          <w:tcPr>
            <w:tcW w:w="2884" w:type="dxa"/>
          </w:tcPr>
          <w:p w14:paraId="3BEE1BA7" w14:textId="77777777" w:rsidR="00B508E9" w:rsidRPr="007E0B31" w:rsidRDefault="00B508E9" w:rsidP="00B508E9">
            <w:pPr>
              <w:pStyle w:val="Arial11Bold"/>
              <w:rPr>
                <w:rFonts w:cs="Arial"/>
              </w:rPr>
            </w:pPr>
            <w:r w:rsidRPr="007E0B31">
              <w:rPr>
                <w:rFonts w:cs="Arial"/>
              </w:rPr>
              <w:t>Website</w:t>
            </w:r>
          </w:p>
        </w:tc>
        <w:tc>
          <w:tcPr>
            <w:tcW w:w="6634" w:type="dxa"/>
            <w:gridSpan w:val="2"/>
          </w:tcPr>
          <w:p w14:paraId="38A79967" w14:textId="68B9F503" w:rsidR="00B508E9" w:rsidRPr="007E0B31" w:rsidRDefault="00B508E9" w:rsidP="00B508E9">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B508E9" w:rsidRPr="007E0B31" w14:paraId="16BFB7FB" w14:textId="77777777" w:rsidTr="00430791">
        <w:trPr>
          <w:cantSplit/>
        </w:trPr>
        <w:tc>
          <w:tcPr>
            <w:tcW w:w="2884" w:type="dxa"/>
          </w:tcPr>
          <w:p w14:paraId="06EA4E34" w14:textId="77777777" w:rsidR="00B508E9" w:rsidRPr="007E0B31" w:rsidRDefault="00B508E9" w:rsidP="00B508E9">
            <w:pPr>
              <w:pStyle w:val="Arial11Bold"/>
              <w:rPr>
                <w:rFonts w:cs="Arial"/>
              </w:rPr>
            </w:pPr>
            <w:r w:rsidRPr="007E0B31">
              <w:rPr>
                <w:rFonts w:cs="Arial"/>
              </w:rPr>
              <w:lastRenderedPageBreak/>
              <w:t>Weekly ACS Conditions</w:t>
            </w:r>
          </w:p>
        </w:tc>
        <w:tc>
          <w:tcPr>
            <w:tcW w:w="6634" w:type="dxa"/>
            <w:gridSpan w:val="2"/>
          </w:tcPr>
          <w:p w14:paraId="65C6CD52" w14:textId="77777777" w:rsidR="00B508E9" w:rsidRPr="007E0B31" w:rsidRDefault="00B508E9" w:rsidP="00B508E9">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B508E9" w:rsidRPr="007E0B31" w14:paraId="52CA6CC1" w14:textId="77777777" w:rsidTr="00430791">
        <w:trPr>
          <w:cantSplit/>
        </w:trPr>
        <w:tc>
          <w:tcPr>
            <w:tcW w:w="2884" w:type="dxa"/>
          </w:tcPr>
          <w:p w14:paraId="5401CEF5" w14:textId="77777777" w:rsidR="00B508E9" w:rsidRPr="007E0B31" w:rsidRDefault="00B508E9" w:rsidP="00B508E9">
            <w:pPr>
              <w:pStyle w:val="Arial11Bold"/>
              <w:rPr>
                <w:rFonts w:cs="Arial"/>
              </w:rPr>
            </w:pPr>
            <w:r w:rsidRPr="007E0B31">
              <w:rPr>
                <w:rFonts w:cs="Arial"/>
              </w:rPr>
              <w:t>WG Consultation Alternative Request</w:t>
            </w:r>
          </w:p>
        </w:tc>
        <w:tc>
          <w:tcPr>
            <w:tcW w:w="6634" w:type="dxa"/>
            <w:gridSpan w:val="2"/>
          </w:tcPr>
          <w:p w14:paraId="646D5E60" w14:textId="0ED4CB18" w:rsidR="00B508E9" w:rsidRPr="007E0B31" w:rsidRDefault="00B508E9" w:rsidP="00B508E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B508E9" w:rsidRPr="007E0B31" w14:paraId="77D7428B" w14:textId="77777777" w:rsidTr="00430791">
        <w:trPr>
          <w:cantSplit/>
        </w:trPr>
        <w:tc>
          <w:tcPr>
            <w:tcW w:w="2884" w:type="dxa"/>
          </w:tcPr>
          <w:p w14:paraId="3ABB06D3" w14:textId="77777777" w:rsidR="00B508E9" w:rsidRPr="007E0B31" w:rsidRDefault="00B508E9" w:rsidP="00B508E9">
            <w:pPr>
              <w:pStyle w:val="Arial11Bold"/>
              <w:rPr>
                <w:rFonts w:cs="Arial"/>
              </w:rPr>
            </w:pPr>
            <w:r w:rsidRPr="007E0B31">
              <w:rPr>
                <w:rFonts w:cs="Arial"/>
              </w:rPr>
              <w:t>Workgroup</w:t>
            </w:r>
          </w:p>
        </w:tc>
        <w:tc>
          <w:tcPr>
            <w:tcW w:w="6634" w:type="dxa"/>
            <w:gridSpan w:val="2"/>
          </w:tcPr>
          <w:p w14:paraId="3C071C58" w14:textId="3E96F164" w:rsidR="00B508E9" w:rsidRPr="007E0B31" w:rsidRDefault="00B508E9" w:rsidP="00B508E9">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B508E9" w:rsidRPr="007E0B31" w14:paraId="0DB5431E" w14:textId="77777777" w:rsidTr="00430791">
        <w:trPr>
          <w:cantSplit/>
        </w:trPr>
        <w:tc>
          <w:tcPr>
            <w:tcW w:w="2884" w:type="dxa"/>
          </w:tcPr>
          <w:p w14:paraId="1820C1E3" w14:textId="77777777" w:rsidR="00B508E9" w:rsidRPr="007E0B31" w:rsidRDefault="00B508E9" w:rsidP="00B508E9">
            <w:pPr>
              <w:pStyle w:val="Arial11Bold"/>
              <w:rPr>
                <w:rFonts w:cs="Arial"/>
              </w:rPr>
            </w:pPr>
            <w:r w:rsidRPr="007E0B31">
              <w:rPr>
                <w:rFonts w:cs="Arial"/>
              </w:rPr>
              <w:t>Workgroup Consultation</w:t>
            </w:r>
          </w:p>
        </w:tc>
        <w:tc>
          <w:tcPr>
            <w:tcW w:w="6634" w:type="dxa"/>
            <w:gridSpan w:val="2"/>
          </w:tcPr>
          <w:p w14:paraId="3BBAF0D1" w14:textId="4A8FF3F0" w:rsidR="00B508E9" w:rsidRPr="007E0B31" w:rsidRDefault="00B508E9" w:rsidP="00B508E9">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B508E9" w:rsidRPr="007E0B31" w14:paraId="5FE213B7" w14:textId="77777777" w:rsidTr="00430791">
        <w:trPr>
          <w:cantSplit/>
        </w:trPr>
        <w:tc>
          <w:tcPr>
            <w:tcW w:w="2884" w:type="dxa"/>
          </w:tcPr>
          <w:p w14:paraId="7DDC8A6B" w14:textId="77777777" w:rsidR="00B508E9" w:rsidRPr="007E0B31" w:rsidRDefault="00B508E9" w:rsidP="00B508E9">
            <w:pPr>
              <w:pStyle w:val="Arial11Bold"/>
              <w:rPr>
                <w:rFonts w:cs="Arial"/>
              </w:rPr>
            </w:pPr>
            <w:r w:rsidRPr="007E0B31">
              <w:rPr>
                <w:rFonts w:cs="Arial"/>
              </w:rPr>
              <w:t>Workgroup Alternative Grid Code Modification</w:t>
            </w:r>
          </w:p>
        </w:tc>
        <w:tc>
          <w:tcPr>
            <w:tcW w:w="6634" w:type="dxa"/>
            <w:gridSpan w:val="2"/>
          </w:tcPr>
          <w:p w14:paraId="10B737BD" w14:textId="58EA8ECE" w:rsidR="00B508E9" w:rsidRPr="007E0B31" w:rsidRDefault="00B508E9" w:rsidP="00B508E9">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B508E9" w:rsidRPr="007E0B31" w14:paraId="0C414BA6" w14:textId="77777777" w:rsidTr="00430791">
        <w:trPr>
          <w:cantSplit/>
        </w:trPr>
        <w:tc>
          <w:tcPr>
            <w:tcW w:w="2884" w:type="dxa"/>
          </w:tcPr>
          <w:p w14:paraId="7F1B4D4F" w14:textId="77777777" w:rsidR="00B508E9" w:rsidRPr="007E0B31" w:rsidRDefault="00B508E9" w:rsidP="00B508E9">
            <w:pPr>
              <w:pStyle w:val="Arial11Bold"/>
              <w:rPr>
                <w:rFonts w:cs="Arial"/>
              </w:rPr>
            </w:pPr>
            <w:r w:rsidRPr="007E0B31">
              <w:rPr>
                <w:rFonts w:cs="Arial"/>
              </w:rPr>
              <w:t>Zonal System Security Requirements</w:t>
            </w:r>
          </w:p>
        </w:tc>
        <w:tc>
          <w:tcPr>
            <w:tcW w:w="6634" w:type="dxa"/>
            <w:gridSpan w:val="2"/>
          </w:tcPr>
          <w:p w14:paraId="5571DD3D" w14:textId="77777777" w:rsidR="00B508E9" w:rsidRPr="007E0B31" w:rsidRDefault="00B508E9" w:rsidP="00B508E9">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13F02" w14:textId="77777777" w:rsidR="00B600F7" w:rsidRDefault="00B600F7" w:rsidP="008F1F3E">
      <w:pPr>
        <w:pStyle w:val="Header"/>
      </w:pPr>
      <w:r>
        <w:separator/>
      </w:r>
    </w:p>
  </w:endnote>
  <w:endnote w:type="continuationSeparator" w:id="0">
    <w:p w14:paraId="6B38F062" w14:textId="77777777" w:rsidR="00B600F7" w:rsidRDefault="00B600F7" w:rsidP="008F1F3E">
      <w:pPr>
        <w:pStyle w:val="Header"/>
      </w:pPr>
      <w:r>
        <w:continuationSeparator/>
      </w:r>
    </w:p>
  </w:endnote>
  <w:endnote w:type="continuationNotice" w:id="1">
    <w:p w14:paraId="57C582D8" w14:textId="77777777" w:rsidR="00B600F7" w:rsidRDefault="00B60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7C8459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5651DE">
      <w:rPr>
        <w:rStyle w:val="PageNumber"/>
        <w:sz w:val="16"/>
        <w:szCs w:val="16"/>
      </w:rPr>
      <w:t>5</w:t>
    </w:r>
    <w:r>
      <w:rPr>
        <w:rStyle w:val="PageNumber"/>
        <w:sz w:val="16"/>
        <w:szCs w:val="16"/>
      </w:rPr>
      <w:tab/>
      <w:t>GD</w:t>
    </w:r>
    <w:r w:rsidRPr="002B5019">
      <w:rPr>
        <w:rStyle w:val="PageNumber"/>
        <w:sz w:val="16"/>
        <w:szCs w:val="16"/>
      </w:rPr>
      <w:tab/>
    </w:r>
    <w:r w:rsidR="00981B5A">
      <w:rPr>
        <w:sz w:val="16"/>
        <w:szCs w:val="16"/>
      </w:rPr>
      <w:t>0</w:t>
    </w:r>
    <w:r w:rsidR="005651DE">
      <w:rPr>
        <w:sz w:val="16"/>
        <w:szCs w:val="16"/>
      </w:rPr>
      <w:t>4</w:t>
    </w:r>
    <w:r w:rsidR="009E0E65">
      <w:rPr>
        <w:sz w:val="16"/>
        <w:szCs w:val="16"/>
      </w:rPr>
      <w:t xml:space="preserve"> </w:t>
    </w:r>
    <w:r w:rsidR="005651DE">
      <w:rPr>
        <w:sz w:val="16"/>
        <w:szCs w:val="16"/>
      </w:rPr>
      <w:t xml:space="preserve">December </w:t>
    </w:r>
    <w:r w:rsidR="00DA6DF3">
      <w:rPr>
        <w:sz w:val="16"/>
        <w:szCs w:val="16"/>
      </w:rPr>
      <w:t>202</w:t>
    </w:r>
    <w:r w:rsidR="00362A26">
      <w:rPr>
        <w:sz w:val="16"/>
        <w:szCs w:val="16"/>
      </w:rPr>
      <w:t>5</w:t>
    </w:r>
  </w:p>
  <w:p w14:paraId="60524C2E" w14:textId="79234151"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1423E9">
      <w:rPr>
        <w:rStyle w:val="PageNumber"/>
        <w:sz w:val="16"/>
        <w:szCs w:val="16"/>
      </w:rPr>
      <w:t>9</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8FAF" w14:textId="77777777" w:rsidR="00B600F7" w:rsidRDefault="00B600F7" w:rsidP="008F1F3E">
      <w:pPr>
        <w:pStyle w:val="Header"/>
      </w:pPr>
      <w:r>
        <w:separator/>
      </w:r>
    </w:p>
  </w:footnote>
  <w:footnote w:type="continuationSeparator" w:id="0">
    <w:p w14:paraId="1172E01F" w14:textId="77777777" w:rsidR="00B600F7" w:rsidRDefault="00B600F7" w:rsidP="008F1F3E">
      <w:pPr>
        <w:pStyle w:val="Header"/>
      </w:pPr>
      <w:r>
        <w:continuationSeparator/>
      </w:r>
    </w:p>
  </w:footnote>
  <w:footnote w:type="continuationNotice" w:id="1">
    <w:p w14:paraId="279D91D0" w14:textId="77777777" w:rsidR="00B600F7" w:rsidRDefault="00B600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w15:presenceInfo w15:providerId="AD" w15:userId="S::Claire.Goult@neso.energy::b6699ba2-7832-48c8-a1be-529c30d4ea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XkIOx42Ef9nk+utPbzMZoiyI7ZZUBwP7r8cdThFT/4c0qU4etJisaYclbFedJ204kx+AuThKgU4UgvgBKlx5Jg==" w:salt="PLoS6igRhkTWXCgQzCOVP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197"/>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018"/>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1C1F"/>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3E9"/>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0D0B"/>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507"/>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4B5"/>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483"/>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1DE"/>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5C75"/>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124"/>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B55"/>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522"/>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1A6"/>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50"/>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A84"/>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58E"/>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0F64"/>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BD3"/>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7A7"/>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D797C"/>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523"/>
    <w:rsid w:val="009F46BE"/>
    <w:rsid w:val="009F5093"/>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1264"/>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1716"/>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3DC0"/>
    <w:rsid w:val="00B0421B"/>
    <w:rsid w:val="00B043BC"/>
    <w:rsid w:val="00B0568F"/>
    <w:rsid w:val="00B0589E"/>
    <w:rsid w:val="00B05F15"/>
    <w:rsid w:val="00B06AB7"/>
    <w:rsid w:val="00B073E1"/>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8ED"/>
    <w:rsid w:val="00B41AAE"/>
    <w:rsid w:val="00B43630"/>
    <w:rsid w:val="00B43684"/>
    <w:rsid w:val="00B43A5F"/>
    <w:rsid w:val="00B449D5"/>
    <w:rsid w:val="00B45345"/>
    <w:rsid w:val="00B4704C"/>
    <w:rsid w:val="00B508E9"/>
    <w:rsid w:val="00B5137F"/>
    <w:rsid w:val="00B518C8"/>
    <w:rsid w:val="00B520FB"/>
    <w:rsid w:val="00B52D92"/>
    <w:rsid w:val="00B53509"/>
    <w:rsid w:val="00B53B86"/>
    <w:rsid w:val="00B53F5E"/>
    <w:rsid w:val="00B546B1"/>
    <w:rsid w:val="00B557F2"/>
    <w:rsid w:val="00B5729B"/>
    <w:rsid w:val="00B60059"/>
    <w:rsid w:val="00B600F7"/>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EB8"/>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39D"/>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2D80"/>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166CD"/>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DC8"/>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670B"/>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2DFB"/>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D5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0CE"/>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40CB"/>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023"/>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448"/>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CFB"/>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27b2e6f288715c22383b0f9c66f9cbe8">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c179a6d534b2b6d6d10f8e841e0796d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dec74c4c-1639-4502-8f90-b4ce03410dfb"/>
    <ds:schemaRef ds:uri="http://www.w3.org/XML/1998/namespace"/>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69965BBE-FE16-453F-BC22-214D7ADA9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37614</Words>
  <Characters>192960</Characters>
  <Application>Microsoft Office Word</Application>
  <DocSecurity>8</DocSecurity>
  <Lines>5215</Lines>
  <Paragraphs>2956</Paragraphs>
  <ScaleCrop>false</ScaleCrop>
  <Company>National Grid</Company>
  <LinksUpToDate>false</LinksUpToDate>
  <CharactersWithSpaces>227618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Matthew Larreta</cp:lastModifiedBy>
  <cp:revision>55</cp:revision>
  <cp:lastPrinted>2024-09-24T23:39:00Z</cp:lastPrinted>
  <dcterms:created xsi:type="dcterms:W3CDTF">2025-04-15T19:28:00Z</dcterms:created>
  <dcterms:modified xsi:type="dcterms:W3CDTF">2026-01-21T11:12:00Z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